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167790" w:rsidR="0073296D" w:rsidP="001A39DF" w:rsidRDefault="001A24CD" w14:paraId="0E9029F8" w14:textId="733B5556">
      <w:pPr>
        <w:ind w:left="720" w:hanging="720"/>
        <w:jc w:val="center"/>
        <w:rPr>
          <w:rFonts w:ascii="Garamond" w:hAnsi="Garamond"/>
          <w:b/>
        </w:rPr>
      </w:pPr>
      <w:r>
        <w:rPr>
          <w:rFonts w:ascii="Garamond" w:hAnsi="Garamond"/>
          <w:b/>
        </w:rPr>
        <w:t>ATTACHMENT A</w:t>
      </w:r>
    </w:p>
    <w:p w:rsidRPr="00167790" w:rsidR="001A39DF" w:rsidP="001A39DF" w:rsidRDefault="009625ED" w14:paraId="4BA6D9B9" w14:textId="62D7CC19">
      <w:pPr>
        <w:ind w:left="720" w:hanging="720"/>
        <w:jc w:val="center"/>
        <w:rPr>
          <w:rFonts w:ascii="Garamond" w:hAnsi="Garamond"/>
          <w:b/>
        </w:rPr>
      </w:pPr>
      <w:r w:rsidRPr="00167790">
        <w:rPr>
          <w:rFonts w:ascii="Garamond" w:hAnsi="Garamond"/>
          <w:b/>
        </w:rPr>
        <w:t xml:space="preserve">MINORITY &amp; WOMEN'S BUSINESS ENTERPRISES </w:t>
      </w:r>
      <w:r w:rsidR="00B125C9">
        <w:rPr>
          <w:rFonts w:ascii="Garamond" w:hAnsi="Garamond"/>
          <w:b/>
        </w:rPr>
        <w:t>RF</w:t>
      </w:r>
      <w:r w:rsidR="00DC3965">
        <w:rPr>
          <w:rFonts w:ascii="Garamond" w:hAnsi="Garamond"/>
          <w:b/>
        </w:rPr>
        <w:t>P</w:t>
      </w:r>
      <w:r w:rsidRPr="00167790" w:rsidR="001A39DF">
        <w:rPr>
          <w:rFonts w:ascii="Garamond" w:hAnsi="Garamond"/>
          <w:b/>
        </w:rPr>
        <w:t xml:space="preserve"> </w:t>
      </w:r>
      <w:r w:rsidRPr="00167790" w:rsidR="00F707EC">
        <w:rPr>
          <w:rFonts w:ascii="Garamond" w:hAnsi="Garamond"/>
          <w:b/>
        </w:rPr>
        <w:t xml:space="preserve">SUBCONTRACTOR </w:t>
      </w:r>
    </w:p>
    <w:p w:rsidRPr="00167790" w:rsidR="009625ED" w:rsidP="001A39DF" w:rsidRDefault="00F707EC" w14:paraId="5AFB64BF" w14:textId="77777777">
      <w:pPr>
        <w:ind w:left="720" w:hanging="720"/>
        <w:jc w:val="center"/>
        <w:rPr>
          <w:rFonts w:ascii="Garamond" w:hAnsi="Garamond"/>
          <w:b/>
        </w:rPr>
      </w:pPr>
      <w:r w:rsidRPr="00167790">
        <w:rPr>
          <w:rFonts w:ascii="Garamond" w:hAnsi="Garamond"/>
          <w:b/>
        </w:rPr>
        <w:t>COMMITMENT FORM</w:t>
      </w:r>
    </w:p>
    <w:p w:rsidRPr="000C1BA4" w:rsidR="009625ED" w:rsidP="009625ED" w:rsidRDefault="009625ED" w14:paraId="7954EBB8" w14:textId="77777777">
      <w:pPr>
        <w:rPr>
          <w:rFonts w:ascii="Garamond" w:hAnsi="Garamond"/>
          <w:b/>
          <w:sz w:val="18"/>
        </w:rPr>
      </w:pPr>
    </w:p>
    <w:p w:rsidRPr="00B12C59" w:rsidR="000C1BA4" w:rsidP="000C1BA4" w:rsidRDefault="000C1BA4" w14:paraId="73D571EB" w14:textId="2798C2F7">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w:t>
      </w:r>
      <w:r w:rsidR="00B125C9">
        <w:rPr>
          <w:rFonts w:ascii="Garamond" w:hAnsi="Garamond" w:cs="Calibri"/>
        </w:rPr>
        <w:t>RF</w:t>
      </w:r>
      <w:r w:rsidR="00DC3965">
        <w:rPr>
          <w:rFonts w:ascii="Garamond" w:hAnsi="Garamond" w:cs="Calibri"/>
        </w:rPr>
        <w:t>P</w:t>
      </w:r>
      <w:r w:rsidRPr="00B12C59">
        <w:rPr>
          <w:rFonts w:ascii="Garamond" w:hAnsi="Garamond" w:cs="Calibri"/>
        </w:rPr>
        <w:t xml:space="preserve">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w:history="1" r:id="rId11">
        <w:r w:rsidRPr="00FA6CC8" w:rsidR="0096372C">
          <w:rPr>
            <w:rStyle w:val="Hyperlink"/>
            <w:rFonts w:ascii="Garamond" w:hAnsi="Garamond" w:cs="Calibri"/>
          </w:rPr>
          <w:t>https://www.in.gov/idoa/2352.htm</w:t>
        </w:r>
      </w:hyperlink>
      <w:r w:rsidRPr="00B12C59">
        <w:rPr>
          <w:rFonts w:ascii="Garamond" w:hAnsi="Garamond" w:cs="Calibri"/>
        </w:rPr>
        <w:t>.</w:t>
      </w:r>
    </w:p>
    <w:p w:rsidRPr="000C1BA4" w:rsidR="000C1BA4" w:rsidP="000C1BA4" w:rsidRDefault="000C1BA4" w14:paraId="5E8048B1" w14:textId="77777777">
      <w:pPr>
        <w:rPr>
          <w:rFonts w:ascii="Garamond" w:hAnsi="Garamond" w:cs="Calibri"/>
          <w:sz w:val="18"/>
        </w:rPr>
      </w:pPr>
    </w:p>
    <w:p w:rsidRPr="00B12C59" w:rsidR="000C1BA4" w:rsidP="000C1BA4" w:rsidRDefault="000C1BA4" w14:paraId="7A71A61C" w14:textId="77777777">
      <w:pPr>
        <w:rPr>
          <w:rFonts w:ascii="Garamond" w:hAnsi="Garamond" w:cs="Calibri"/>
        </w:rPr>
      </w:pPr>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rPr>
        <w:t>The amount entered in “</w:t>
      </w:r>
      <w:r w:rsidRPr="00B12C59">
        <w:rPr>
          <w:rFonts w:ascii="Garamond" w:hAnsi="Garamond" w:cs="Calibri"/>
          <w:b/>
        </w:rPr>
        <w:t>TOTAL BID AMOUNT</w:t>
      </w:r>
      <w:r w:rsidRPr="00B12C59">
        <w:rPr>
          <w:rFonts w:ascii="Garamond" w:hAnsi="Garamond" w:cs="Calibri"/>
          <w:color w:val="000000"/>
        </w:rPr>
        <w:t xml:space="preserve">” should match the amount entered in the </w:t>
      </w:r>
      <w:r w:rsidRPr="00B125C9">
        <w:rPr>
          <w:rFonts w:ascii="Garamond" w:hAnsi="Garamond" w:cs="Calibri"/>
          <w:b/>
        </w:rPr>
        <w:t>Attachment D</w:t>
      </w:r>
      <w:r w:rsidRPr="00B12C59">
        <w:rPr>
          <w:rFonts w:ascii="Garamond" w:hAnsi="Garamond" w:cs="Calibri"/>
          <w:color w:val="000000"/>
        </w:rPr>
        <w:t>, Cost Proposal Template.</w:t>
      </w:r>
    </w:p>
    <w:p w:rsidRPr="000C1BA4" w:rsidR="000C1BA4" w:rsidP="000C1BA4" w:rsidRDefault="000C1BA4" w14:paraId="74FE6B04" w14:textId="77777777">
      <w:pPr>
        <w:rPr>
          <w:rFonts w:ascii="Garamond" w:hAnsi="Garamond" w:cs="Calibri"/>
          <w:sz w:val="18"/>
        </w:rPr>
      </w:pPr>
    </w:p>
    <w:p w:rsidRPr="00B12C59" w:rsidR="000C1BA4" w:rsidP="000C1BA4" w:rsidRDefault="000C1BA4" w14:paraId="5F5C798E" w14:textId="77777777">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rsidRPr="000C1BA4" w:rsidR="000C1BA4" w:rsidP="000C1BA4" w:rsidRDefault="000C1BA4" w14:paraId="79B01539" w14:textId="77777777">
      <w:pPr>
        <w:rPr>
          <w:rFonts w:ascii="Garamond" w:hAnsi="Garamond" w:cs="Calibri"/>
          <w:sz w:val="18"/>
        </w:rPr>
      </w:pPr>
    </w:p>
    <w:p w:rsidRPr="00B12C59" w:rsidR="000C1BA4" w:rsidP="000C1BA4" w:rsidRDefault="000C1BA4" w14:paraId="732B2756" w14:textId="77777777">
      <w:pPr>
        <w:rPr>
          <w:rFonts w:ascii="Garamond" w:hAnsi="Garamond" w:cs="Calibri"/>
          <w:b/>
        </w:rPr>
      </w:pPr>
      <w:r w:rsidRPr="00B12C59">
        <w:rPr>
          <w:rFonts w:ascii="Garamond" w:hAnsi="Garamond" w:cs="Calibri"/>
          <w:b/>
        </w:rPr>
        <w:t>Prime Contractors must ensure that the proposed subcontractors meet the following criteria:</w:t>
      </w:r>
    </w:p>
    <w:p w:rsidRPr="00B12C59" w:rsidR="000C1BA4" w:rsidP="00B125C9" w:rsidRDefault="000C1BA4" w14:paraId="5991035B" w14:textId="77777777">
      <w:pPr>
        <w:rPr>
          <w:rFonts w:ascii="Garamond" w:hAnsi="Garamond" w:cs="Calibri"/>
        </w:rPr>
      </w:pPr>
    </w:p>
    <w:tbl>
      <w:tblPr>
        <w:tblW w:w="1080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800"/>
      </w:tblGrid>
      <w:tr w:rsidRPr="00B12C59" w:rsidR="000C1BA4" w:rsidTr="00B125C9" w14:paraId="3EF5AC68" w14:textId="77777777">
        <w:tc>
          <w:tcPr>
            <w:tcW w:w="10800" w:type="dxa"/>
          </w:tcPr>
          <w:p w:rsidRPr="00B12C59" w:rsidR="000C1BA4" w:rsidP="000C1BA4" w:rsidRDefault="000C1BA4" w14:paraId="2B3A904D" w14:textId="77777777">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rsidRPr="00B12C59" w:rsidR="000C1BA4" w:rsidP="000C1BA4" w:rsidRDefault="000C1BA4" w14:paraId="00BEB670" w14:textId="77777777">
            <w:pPr>
              <w:numPr>
                <w:ilvl w:val="0"/>
                <w:numId w:val="7"/>
              </w:numPr>
              <w:ind w:left="720"/>
              <w:rPr>
                <w:rFonts w:ascii="Garamond" w:hAnsi="Garamond" w:cs="Calibri"/>
              </w:rPr>
            </w:pPr>
            <w:r w:rsidRPr="00B12C59">
              <w:rPr>
                <w:rFonts w:ascii="Garamond" w:hAnsi="Garamond" w:cs="Calibri"/>
              </w:rPr>
              <w:t>Prime Contractor must include with their proposal the subcontractor’s M/WBE Certification Letter provided by IDOA, to show current status of certification.</w:t>
            </w:r>
          </w:p>
          <w:p w:rsidRPr="00B12C59" w:rsidR="000C1BA4" w:rsidP="000E35AF" w:rsidRDefault="000C1BA4" w14:paraId="2F699FB6" w14:textId="49E82FD0">
            <w:pPr>
              <w:numPr>
                <w:ilvl w:val="0"/>
                <w:numId w:val="7"/>
              </w:numPr>
              <w:ind w:left="720"/>
              <w:rPr>
                <w:rFonts w:ascii="Garamond" w:hAnsi="Garamond" w:cs="Calibri"/>
              </w:rPr>
            </w:pPr>
            <w:r w:rsidRPr="00B12C59">
              <w:rPr>
                <w:rFonts w:ascii="Garamond" w:hAnsi="Garamond" w:cs="Calibri"/>
              </w:rPr>
              <w:t>Each firm may only serve as one classification – MBE</w:t>
            </w:r>
            <w:r w:rsidR="000E35AF">
              <w:rPr>
                <w:rFonts w:ascii="Garamond" w:hAnsi="Garamond" w:cs="Calibri"/>
              </w:rPr>
              <w:t xml:space="preserve"> or</w:t>
            </w:r>
            <w:r w:rsidRPr="00B12C59">
              <w:rPr>
                <w:rFonts w:ascii="Garamond" w:hAnsi="Garamond" w:cs="Calibri"/>
              </w:rPr>
              <w:t xml:space="preserve"> WBE</w:t>
            </w:r>
          </w:p>
          <w:p w:rsidRPr="00B12C59" w:rsidR="000C1BA4" w:rsidP="000C1BA4" w:rsidRDefault="000C1BA4" w14:paraId="0220C55D" w14:textId="77777777">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rsidRPr="00B12C59" w:rsidR="000C1BA4" w:rsidP="000C1BA4" w:rsidRDefault="000C1BA4" w14:paraId="3E404143" w14:textId="77777777">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rsidRPr="00B12C59" w:rsidR="000C1BA4" w:rsidP="000C1BA4" w:rsidRDefault="000C1BA4" w14:paraId="42147994" w14:textId="5E0678CA">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w:history="1" r:id="rId12">
              <w:r w:rsidRPr="00FA6CC8" w:rsidR="0096372C">
                <w:rPr>
                  <w:rStyle w:val="Hyperlink"/>
                  <w:rFonts w:ascii="Garamond" w:hAnsi="Garamond" w:cs="Calibri"/>
                </w:rPr>
                <w:t>https://www.in.gov/idoa/2352.htm</w:t>
              </w:r>
            </w:hyperlink>
          </w:p>
          <w:p w:rsidRPr="00B12C59" w:rsidR="000C1BA4" w:rsidP="000C1BA4" w:rsidRDefault="000C1BA4" w14:paraId="2688E77A" w14:textId="77777777">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rsidRPr="00B12C59" w:rsidR="000C1BA4" w:rsidP="000C1BA4" w:rsidRDefault="000C1BA4" w14:paraId="6D24FC73" w14:textId="77777777">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rsidRPr="00B12C59" w:rsidR="000C1BA4" w:rsidP="000C1BA4" w:rsidRDefault="000C1BA4" w14:paraId="71E3E985" w14:textId="77777777">
      <w:pPr>
        <w:rPr>
          <w:rFonts w:ascii="Garamond" w:hAnsi="Garamond" w:cs="Calibri"/>
          <w:b/>
        </w:rPr>
      </w:pPr>
    </w:p>
    <w:p w:rsidRPr="00B12C59" w:rsidR="000C1BA4" w:rsidP="000C1BA4" w:rsidRDefault="000C1BA4" w14:paraId="4F82880E" w14:textId="26ABD67F">
      <w:pPr>
        <w:jc w:val="center"/>
        <w:rPr>
          <w:rFonts w:ascii="Garamond" w:hAnsi="Garamond" w:cs="Calibri"/>
          <w:b/>
          <w:caps/>
        </w:rPr>
      </w:pPr>
      <w:r w:rsidRPr="00B12C59">
        <w:rPr>
          <w:rFonts w:ascii="Garamond" w:hAnsi="Garamond" w:cs="Calibri"/>
          <w:b/>
          <w:caps/>
        </w:rPr>
        <w:t xml:space="preserve">Minority &amp; Women’s Business Enterprises </w:t>
      </w:r>
      <w:r w:rsidR="00B125C9">
        <w:rPr>
          <w:rFonts w:ascii="Garamond" w:hAnsi="Garamond" w:cs="Calibri"/>
          <w:b/>
          <w:caps/>
        </w:rPr>
        <w:t>RF</w:t>
      </w:r>
      <w:r w:rsidR="00DC3965">
        <w:rPr>
          <w:rFonts w:ascii="Garamond" w:hAnsi="Garamond" w:cs="Calibri"/>
          <w:b/>
          <w:caps/>
        </w:rPr>
        <w:t>P</w:t>
      </w:r>
      <w:r w:rsidRPr="00B12C59">
        <w:rPr>
          <w:rFonts w:ascii="Garamond" w:hAnsi="Garamond" w:cs="Calibri"/>
          <w:b/>
          <w:caps/>
        </w:rPr>
        <w:t xml:space="preserve"> Subcontractor Letter of Commitment (MWBE)</w:t>
      </w:r>
    </w:p>
    <w:p w:rsidRPr="000C1BA4" w:rsidR="000C1BA4" w:rsidP="000C1BA4" w:rsidRDefault="000C1BA4" w14:paraId="5DAA5AEC" w14:textId="77777777">
      <w:pPr>
        <w:rPr>
          <w:rFonts w:ascii="Garamond" w:hAnsi="Garamond" w:cs="Calibri"/>
          <w:sz w:val="18"/>
        </w:rPr>
      </w:pPr>
    </w:p>
    <w:p w:rsidRPr="00B12C59" w:rsidR="000C1BA4" w:rsidP="000C1BA4" w:rsidRDefault="000C1BA4" w14:paraId="6B6F07C4" w14:textId="77777777">
      <w:pPr>
        <w:rPr>
          <w:rFonts w:ascii="Garamond" w:hAnsi="Garamond" w:cs="Calibri"/>
        </w:rPr>
      </w:pPr>
      <w:r w:rsidRPr="00B12C59">
        <w:rPr>
          <w:rFonts w:ascii="Garamond" w:hAnsi="Garamond" w:cs="Calibri"/>
        </w:rPr>
        <w:t>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rPr>
        <w:t>TOTAL BID AMOUNT”</w:t>
      </w:r>
      <w:r w:rsidRPr="00B12C59">
        <w:rPr>
          <w:rFonts w:ascii="Garamond" w:hAnsi="Garamond" w:cs="Calibri"/>
        </w:rPr>
        <w:t xml:space="preserve"> and the anticipated period that the Subcontractor will perform work for this solicitation. </w:t>
      </w:r>
    </w:p>
    <w:p w:rsidRPr="000C1BA4" w:rsidR="000C1BA4" w:rsidP="000C1BA4" w:rsidRDefault="000C1BA4" w14:paraId="1D89E9F5" w14:textId="77777777">
      <w:pPr>
        <w:rPr>
          <w:rFonts w:ascii="Garamond" w:hAnsi="Garamond" w:cs="Calibri"/>
          <w:sz w:val="18"/>
        </w:rPr>
      </w:pPr>
    </w:p>
    <w:p w:rsidRPr="00B12C59" w:rsidR="000C1BA4" w:rsidP="000C1BA4" w:rsidRDefault="000C1BA4" w14:paraId="4EE12A4E" w14:textId="55DFCA83">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w:history="1" r:id="rId13">
        <w:r w:rsidRPr="00FA6CC8" w:rsidR="0096372C">
          <w:rPr>
            <w:rStyle w:val="Hyperlink"/>
            <w:rFonts w:ascii="Garamond" w:hAnsi="Garamond" w:cs="Calibri"/>
          </w:rPr>
          <w:t>https://www.in.gov/idoa/2352.htm</w:t>
        </w:r>
      </w:hyperlink>
      <w:r w:rsidRPr="00B12C59">
        <w:rPr>
          <w:rFonts w:ascii="Garamond" w:hAnsi="Garamond" w:cs="Calibri"/>
        </w:rPr>
        <w:t>.</w:t>
      </w:r>
    </w:p>
    <w:p w:rsidRPr="00167790" w:rsidR="00FD302B" w:rsidP="00A94D49" w:rsidRDefault="009625ED" w14:paraId="49E5F6C6" w14:textId="77777777">
      <w:pPr>
        <w:jc w:val="center"/>
        <w:rPr>
          <w:rFonts w:ascii="Garamond" w:hAnsi="Garamond"/>
          <w:b/>
        </w:rPr>
      </w:pPr>
      <w:r w:rsidRPr="00167790">
        <w:rPr>
          <w:rFonts w:ascii="Garamond" w:hAnsi="Garamond"/>
        </w:rPr>
        <w:br w:type="page"/>
      </w:r>
      <w:r w:rsidRPr="00167790" w:rsidR="00FD302B">
        <w:rPr>
          <w:rFonts w:ascii="Garamond" w:hAnsi="Garamond"/>
          <w:b/>
        </w:rPr>
        <w:lastRenderedPageBreak/>
        <w:t xml:space="preserve">STATE OF INDIANA </w:t>
      </w:r>
      <w:bookmarkStart w:name="OLE_LINK1" w:id="0"/>
      <w:bookmarkStart w:name="OLE_LINK2" w:id="1"/>
      <w:r w:rsidRPr="00167790" w:rsidR="00FD302B">
        <w:rPr>
          <w:rFonts w:ascii="Garamond" w:hAnsi="Garamond"/>
          <w:b/>
        </w:rPr>
        <w:t>MBE/WBE SUBCONTRACTOR COMMITMENT FORM</w:t>
      </w:r>
      <w:bookmarkEnd w:id="0"/>
      <w:bookmarkEnd w:id="1"/>
    </w:p>
    <w:p w:rsidRPr="00167790" w:rsidR="00120B5D" w:rsidP="00FD302B" w:rsidRDefault="00120B5D" w14:paraId="1638D622" w14:textId="77777777">
      <w:pPr>
        <w:jc w:val="center"/>
        <w:rPr>
          <w:rFonts w:ascii="Garamond" w:hAnsi="Garamond"/>
          <w:b/>
          <w:sz w:val="20"/>
        </w:rPr>
      </w:pPr>
    </w:p>
    <w:tbl>
      <w:tblPr>
        <w:tblW w:w="0" w:type="auto"/>
        <w:tblLook w:val="01E0" w:firstRow="1" w:lastRow="1" w:firstColumn="1" w:lastColumn="1" w:noHBand="0" w:noVBand="0"/>
      </w:tblPr>
      <w:tblGrid>
        <w:gridCol w:w="10800"/>
      </w:tblGrid>
      <w:tr w:rsidRPr="00167790" w:rsidR="007C6B08" w:rsidTr="4E730FF5" w14:paraId="2B938B73" w14:textId="77777777">
        <w:tc>
          <w:tcPr>
            <w:tcW w:w="11016" w:type="dxa"/>
            <w:tcBorders>
              <w:bottom w:val="single" w:color="auto" w:sz="4" w:space="0"/>
            </w:tcBorders>
            <w:tcMar/>
          </w:tcPr>
          <w:p w:rsidRPr="001C4273" w:rsidR="007C6B08" w:rsidP="4E730FF5" w:rsidRDefault="00B125C9" w14:paraId="1D7BA5C7" w14:textId="2B3C8156">
            <w:pPr>
              <w:rPr>
                <w:rFonts w:ascii="Garamond" w:hAnsi="Garamond"/>
                <w:b w:val="1"/>
                <w:bCs w:val="1"/>
                <w:color w:val="FF0000"/>
                <w:sz w:val="22"/>
                <w:szCs w:val="22"/>
              </w:rPr>
            </w:pPr>
            <w:r w:rsidRPr="4E730FF5" w:rsidR="00B125C9">
              <w:rPr>
                <w:rFonts w:ascii="Garamond" w:hAnsi="Garamond"/>
                <w:b w:val="1"/>
                <w:bCs w:val="1"/>
                <w:sz w:val="22"/>
                <w:szCs w:val="22"/>
              </w:rPr>
              <w:t>RF</w:t>
            </w:r>
            <w:r w:rsidRPr="4E730FF5" w:rsidR="00DC3965">
              <w:rPr>
                <w:rFonts w:ascii="Garamond" w:hAnsi="Garamond"/>
                <w:b w:val="1"/>
                <w:bCs w:val="1"/>
                <w:sz w:val="22"/>
                <w:szCs w:val="22"/>
              </w:rPr>
              <w:t>P</w:t>
            </w:r>
            <w:r w:rsidRPr="4E730FF5" w:rsidR="007C6B08">
              <w:rPr>
                <w:rFonts w:ascii="Garamond" w:hAnsi="Garamond"/>
                <w:b w:val="1"/>
                <w:bCs w:val="1"/>
                <w:sz w:val="22"/>
                <w:szCs w:val="22"/>
              </w:rPr>
              <w:t xml:space="preserve"># </w:t>
            </w:r>
            <w:r w:rsidRPr="4E730FF5" w:rsidR="096C2096">
              <w:rPr>
                <w:rFonts w:ascii="Garamond" w:hAnsi="Garamond"/>
                <w:b w:val="1"/>
                <w:bCs w:val="1"/>
                <w:sz w:val="22"/>
                <w:szCs w:val="22"/>
              </w:rPr>
              <w:t>20-</w:t>
            </w:r>
            <w:r w:rsidRPr="4E730FF5" w:rsidR="0096372C">
              <w:rPr>
                <w:rFonts w:ascii="Garamond" w:hAnsi="Garamond"/>
                <w:b w:val="1"/>
                <w:bCs w:val="1"/>
                <w:sz w:val="22"/>
                <w:szCs w:val="22"/>
              </w:rPr>
              <w:t>748</w:t>
            </w:r>
          </w:p>
        </w:tc>
      </w:tr>
      <w:tr w:rsidRPr="00167790" w:rsidR="00120B5D" w:rsidTr="4E730FF5" w14:paraId="4531685F" w14:textId="77777777">
        <w:tc>
          <w:tcPr>
            <w:tcW w:w="11016" w:type="dxa"/>
            <w:tcBorders>
              <w:top w:val="single" w:color="auto" w:sz="4" w:space="0"/>
            </w:tcBorders>
            <w:tcMar/>
          </w:tcPr>
          <w:p w:rsidRPr="00167790" w:rsidR="00120B5D" w:rsidP="00120B5D" w:rsidRDefault="00120B5D" w14:paraId="5659918B" w14:textId="77777777">
            <w:pPr>
              <w:rPr>
                <w:rFonts w:ascii="Garamond" w:hAnsi="Garamond"/>
                <w:b/>
                <w:sz w:val="22"/>
              </w:rPr>
            </w:pPr>
          </w:p>
        </w:tc>
      </w:tr>
      <w:tr w:rsidRPr="00167790" w:rsidR="007C6B08" w:rsidTr="4E730FF5" w14:paraId="6109BA5F" w14:textId="77777777">
        <w:tc>
          <w:tcPr>
            <w:tcW w:w="11016" w:type="dxa"/>
            <w:tcBorders>
              <w:bottom w:val="single" w:color="auto" w:sz="4" w:space="0"/>
            </w:tcBorders>
            <w:tcMar/>
          </w:tcPr>
          <w:p w:rsidRPr="00167790" w:rsidR="007C6B08" w:rsidP="00EE1602" w:rsidRDefault="007C6B08" w14:paraId="137DED6A" w14:textId="427D2366">
            <w:pPr>
              <w:rPr>
                <w:rFonts w:ascii="Garamond" w:hAnsi="Garamond"/>
                <w:b/>
                <w:sz w:val="22"/>
              </w:rPr>
            </w:pPr>
            <w:r w:rsidRPr="00167790">
              <w:rPr>
                <w:rFonts w:ascii="Garamond" w:hAnsi="Garamond"/>
                <w:b/>
                <w:sz w:val="22"/>
              </w:rPr>
              <w:t xml:space="preserve">DUE </w:t>
            </w:r>
            <w:r w:rsidRPr="0035768E">
              <w:rPr>
                <w:rFonts w:ascii="Garamond" w:hAnsi="Garamond"/>
                <w:b/>
                <w:sz w:val="22"/>
              </w:rPr>
              <w:t>DATE:</w:t>
            </w:r>
            <w:r w:rsidRPr="0035768E" w:rsidR="001C4273">
              <w:rPr>
                <w:rFonts w:ascii="Garamond" w:hAnsi="Garamond"/>
                <w:b/>
                <w:sz w:val="22"/>
              </w:rPr>
              <w:t xml:space="preserve"> </w:t>
            </w:r>
            <w:del w:author="Hempel, Mark" w:date="2020-04-02T17:13:00Z" w:id="2">
              <w:r w:rsidDel="00CD3D6A" w:rsidR="0096372C">
                <w:rPr>
                  <w:rFonts w:ascii="Garamond" w:hAnsi="Garamond"/>
                  <w:b/>
                  <w:sz w:val="22"/>
                </w:rPr>
                <w:delText xml:space="preserve">April </w:delText>
              </w:r>
              <w:r w:rsidDel="00CD3D6A" w:rsidR="004061D1">
                <w:rPr>
                  <w:rFonts w:ascii="Garamond" w:hAnsi="Garamond"/>
                  <w:b/>
                  <w:sz w:val="22"/>
                </w:rPr>
                <w:delText>17</w:delText>
              </w:r>
              <w:r w:rsidDel="00CD3D6A" w:rsidR="0096372C">
                <w:rPr>
                  <w:rFonts w:ascii="Garamond" w:hAnsi="Garamond"/>
                  <w:b/>
                  <w:sz w:val="22"/>
                </w:rPr>
                <w:delText>, 2020</w:delText>
              </w:r>
            </w:del>
            <w:r w:rsidR="00404E49">
              <w:rPr>
                <w:rFonts w:ascii="Garamond" w:hAnsi="Garamond"/>
                <w:b/>
                <w:sz w:val="22"/>
              </w:rPr>
              <w:t>October 16, 2020</w:t>
            </w:r>
          </w:p>
        </w:tc>
      </w:tr>
      <w:tr w:rsidRPr="00167790" w:rsidR="00120B5D" w:rsidTr="4E730FF5" w14:paraId="2071DC1E" w14:textId="77777777">
        <w:tc>
          <w:tcPr>
            <w:tcW w:w="11016" w:type="dxa"/>
            <w:tcBorders>
              <w:top w:val="single" w:color="auto" w:sz="4" w:space="0"/>
            </w:tcBorders>
            <w:tcMar/>
          </w:tcPr>
          <w:p w:rsidRPr="00167790" w:rsidR="00120B5D" w:rsidP="00FB30ED" w:rsidRDefault="00120B5D" w14:paraId="4D3FB790" w14:textId="77777777">
            <w:pPr>
              <w:jc w:val="center"/>
              <w:rPr>
                <w:rFonts w:ascii="Garamond" w:hAnsi="Garamond"/>
                <w:b/>
                <w:sz w:val="22"/>
              </w:rPr>
            </w:pPr>
          </w:p>
        </w:tc>
      </w:tr>
      <w:tr w:rsidRPr="00167790" w:rsidR="00120B5D" w:rsidTr="4E730FF5" w14:paraId="2BA36E85" w14:textId="77777777">
        <w:tc>
          <w:tcPr>
            <w:tcW w:w="11016" w:type="dxa"/>
            <w:tcBorders>
              <w:bottom w:val="single" w:color="auto" w:sz="4" w:space="0"/>
            </w:tcBorders>
            <w:tcMar/>
          </w:tcPr>
          <w:p w:rsidRPr="00167790" w:rsidR="00120B5D" w:rsidP="6EA063DB" w:rsidRDefault="00120B5D" w14:paraId="4B162558" w14:textId="21E3C08F">
            <w:pPr>
              <w:tabs>
                <w:tab w:val="left" w:pos="390"/>
              </w:tabs>
              <w:rPr>
                <w:rFonts w:ascii="Garamond" w:hAnsi="Garamond"/>
                <w:b w:val="1"/>
                <w:bCs w:val="1"/>
                <w:sz w:val="22"/>
                <w:szCs w:val="22"/>
                <w:highlight w:val="yellow"/>
              </w:rPr>
            </w:pPr>
            <w:r w:rsidRPr="6EA063DB" w:rsidR="00120B5D">
              <w:rPr>
                <w:rFonts w:ascii="Garamond" w:hAnsi="Garamond"/>
                <w:b w:val="1"/>
                <w:bCs w:val="1"/>
                <w:sz w:val="22"/>
                <w:szCs w:val="22"/>
              </w:rPr>
              <w:t>TOTAL BID AMOUNT</w:t>
            </w:r>
            <w:r w:rsidRPr="6EA063DB" w:rsidR="5F17D2D3">
              <w:rPr>
                <w:rFonts w:ascii="Garamond" w:hAnsi="Garamond"/>
                <w:b w:val="1"/>
                <w:bCs w:val="1"/>
                <w:sz w:val="22"/>
                <w:szCs w:val="22"/>
              </w:rPr>
              <w:t>: $17,308,179.00</w:t>
            </w:r>
          </w:p>
        </w:tc>
      </w:tr>
    </w:tbl>
    <w:p w:rsidR="04359096" w:rsidP="04359096" w:rsidRDefault="04359096" w14:paraId="42459F52" w14:textId="0B04C789">
      <w:pPr>
        <w:ind w:right="720"/>
        <w:rPr>
          <w:rFonts w:ascii="Garamond" w:hAnsi="Garamond"/>
          <w:sz w:val="22"/>
          <w:szCs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97"/>
        <w:gridCol w:w="357"/>
        <w:gridCol w:w="2672"/>
        <w:gridCol w:w="2664"/>
      </w:tblGrid>
      <w:tr w:rsidRPr="00167790" w:rsidR="002F493F" w:rsidTr="6EA063DB" w14:paraId="7813CDFB" w14:textId="77777777">
        <w:tc>
          <w:tcPr>
            <w:tcW w:w="5160" w:type="dxa"/>
            <w:tcMar/>
          </w:tcPr>
          <w:p w:rsidRPr="00167790" w:rsidR="002F493F" w:rsidP="04359096" w:rsidRDefault="3A97691E" w14:paraId="512FF655" w14:textId="5ADCFF43">
            <w:pPr>
              <w:rPr>
                <w:rFonts w:ascii="Garamond" w:hAnsi="Garamond"/>
                <w:b/>
                <w:bCs/>
                <w:sz w:val="22"/>
                <w:szCs w:val="22"/>
              </w:rPr>
            </w:pPr>
            <w:r w:rsidRPr="04359096">
              <w:rPr>
                <w:rFonts w:ascii="Garamond" w:hAnsi="Garamond"/>
                <w:b/>
                <w:bCs/>
                <w:sz w:val="22"/>
                <w:szCs w:val="22"/>
              </w:rPr>
              <w:t>X</w:t>
            </w:r>
            <w:r w:rsidRPr="04359096" w:rsidR="347E63B1">
              <w:rPr>
                <w:rFonts w:ascii="Garamond" w:hAnsi="Garamond"/>
                <w:b/>
                <w:bCs/>
                <w:sz w:val="22"/>
                <w:szCs w:val="22"/>
              </w:rPr>
              <w:t xml:space="preserve"> </w:t>
            </w:r>
            <w:r w:rsidRPr="04359096" w:rsidR="6E500427">
              <w:rPr>
                <w:rFonts w:ascii="Garamond" w:hAnsi="Garamond"/>
                <w:b/>
                <w:bCs/>
                <w:sz w:val="22"/>
                <w:szCs w:val="22"/>
              </w:rPr>
              <w:t>MBE</w:t>
            </w:r>
            <w:r w:rsidRPr="04359096" w:rsidR="00FD302B">
              <w:rPr>
                <w:rFonts w:ascii="Garamond" w:hAnsi="Garamond"/>
                <w:b/>
                <w:bCs/>
                <w:sz w:val="22"/>
                <w:szCs w:val="22"/>
              </w:rPr>
              <w:t xml:space="preserve"> Firm</w:t>
            </w:r>
            <w:r w:rsidRPr="04359096" w:rsidR="6E500427">
              <w:rPr>
                <w:rFonts w:ascii="Garamond" w:hAnsi="Garamond"/>
                <w:b/>
                <w:bCs/>
                <w:sz w:val="22"/>
                <w:szCs w:val="22"/>
              </w:rPr>
              <w:t xml:space="preserve">              </w:t>
            </w:r>
            <w:r w:rsidRPr="04359096" w:rsidR="6E500427">
              <w:rPr>
                <w:rFonts w:ascii="Wingdings" w:hAnsi="Wingdings" w:eastAsia="Wingdings" w:cs="Wingdings"/>
                <w:b/>
                <w:bCs/>
                <w:sz w:val="22"/>
                <w:szCs w:val="22"/>
              </w:rPr>
              <w:t>r</w:t>
            </w:r>
            <w:r w:rsidRPr="04359096" w:rsidR="6E500427">
              <w:rPr>
                <w:rFonts w:ascii="Garamond" w:hAnsi="Garamond"/>
                <w:b/>
                <w:bCs/>
                <w:sz w:val="22"/>
                <w:szCs w:val="22"/>
              </w:rPr>
              <w:t xml:space="preserve"> WBE</w:t>
            </w:r>
            <w:r w:rsidRPr="04359096" w:rsidR="00FD302B">
              <w:rPr>
                <w:rFonts w:ascii="Garamond" w:hAnsi="Garamond"/>
                <w:b/>
                <w:bCs/>
                <w:sz w:val="22"/>
                <w:szCs w:val="22"/>
              </w:rPr>
              <w:t xml:space="preserve"> Firm</w:t>
            </w:r>
          </w:p>
        </w:tc>
        <w:tc>
          <w:tcPr>
            <w:tcW w:w="360" w:type="dxa"/>
            <w:tcBorders>
              <w:bottom w:val="nil"/>
            </w:tcBorders>
            <w:tcMar/>
          </w:tcPr>
          <w:p w:rsidRPr="00167790" w:rsidR="002F493F" w:rsidP="00FB30ED" w:rsidRDefault="002F493F" w14:paraId="3809F864" w14:textId="77777777">
            <w:pPr>
              <w:rPr>
                <w:rFonts w:ascii="Garamond" w:hAnsi="Garamond"/>
                <w:b/>
                <w:sz w:val="22"/>
              </w:rPr>
            </w:pPr>
          </w:p>
        </w:tc>
        <w:tc>
          <w:tcPr>
            <w:tcW w:w="5388" w:type="dxa"/>
            <w:gridSpan w:val="2"/>
            <w:tcMar/>
          </w:tcPr>
          <w:p w:rsidRPr="00167790" w:rsidR="002F493F" w:rsidP="00FB30ED" w:rsidRDefault="002F493F" w14:paraId="718AE22D" w14:textId="77777777">
            <w:pPr>
              <w:rPr>
                <w:rFonts w:ascii="Garamond" w:hAnsi="Garamond"/>
                <w:b/>
                <w:sz w:val="22"/>
              </w:rPr>
            </w:pPr>
          </w:p>
        </w:tc>
      </w:tr>
      <w:tr w:rsidRPr="00167790" w:rsidR="00AD6963" w:rsidTr="6EA063DB" w14:paraId="03114015" w14:textId="77777777">
        <w:tc>
          <w:tcPr>
            <w:tcW w:w="5160" w:type="dxa"/>
            <w:vMerge w:val="restart"/>
            <w:tcMar/>
          </w:tcPr>
          <w:p w:rsidRPr="00167790" w:rsidR="00AD6963" w:rsidP="04359096" w:rsidRDefault="1393695D" w14:paraId="2AD21D48" w14:textId="1768A59A">
            <w:pPr>
              <w:rPr>
                <w:rFonts w:ascii="Garamond" w:hAnsi="Garamond"/>
                <w:b/>
                <w:bCs/>
                <w:sz w:val="22"/>
                <w:szCs w:val="22"/>
              </w:rPr>
            </w:pPr>
            <w:r w:rsidRPr="04359096">
              <w:rPr>
                <w:rFonts w:ascii="Garamond" w:hAnsi="Garamond"/>
                <w:b/>
                <w:bCs/>
                <w:sz w:val="22"/>
                <w:szCs w:val="22"/>
              </w:rPr>
              <w:t xml:space="preserve">Company Name:  </w:t>
            </w:r>
            <w:r w:rsidRPr="04359096" w:rsidR="794443E0">
              <w:rPr>
                <w:rFonts w:ascii="Palatino Linotype" w:hAnsi="Palatino Linotype" w:eastAsia="Palatino Linotype" w:cs="Palatino Linotype"/>
                <w:b/>
                <w:bCs/>
                <w:sz w:val="22"/>
                <w:szCs w:val="22"/>
              </w:rPr>
              <w:t>BCforward</w:t>
            </w:r>
          </w:p>
        </w:tc>
        <w:tc>
          <w:tcPr>
            <w:tcW w:w="360" w:type="dxa"/>
            <w:tcBorders>
              <w:bottom w:val="nil"/>
            </w:tcBorders>
            <w:tcMar/>
          </w:tcPr>
          <w:p w:rsidRPr="00167790" w:rsidR="00AD6963" w:rsidP="00FB30ED" w:rsidRDefault="00AD6963" w14:paraId="59BA19D0" w14:textId="77777777">
            <w:pPr>
              <w:rPr>
                <w:rFonts w:ascii="Garamond" w:hAnsi="Garamond"/>
                <w:b/>
                <w:sz w:val="22"/>
              </w:rPr>
            </w:pPr>
          </w:p>
        </w:tc>
        <w:tc>
          <w:tcPr>
            <w:tcW w:w="5388" w:type="dxa"/>
            <w:gridSpan w:val="2"/>
            <w:vMerge w:val="restart"/>
            <w:tcMar/>
          </w:tcPr>
          <w:p w:rsidRPr="00167790" w:rsidR="00AD6963" w:rsidP="04359096" w:rsidRDefault="6E500427" w14:paraId="537D256A" w14:textId="1EDFAFB3">
            <w:pPr>
              <w:rPr>
                <w:rFonts w:ascii="Garamond" w:hAnsi="Garamond"/>
                <w:b/>
                <w:bCs/>
                <w:sz w:val="22"/>
                <w:szCs w:val="22"/>
              </w:rPr>
            </w:pPr>
            <w:r w:rsidRPr="04359096">
              <w:rPr>
                <w:rFonts w:ascii="Garamond" w:hAnsi="Garamond"/>
                <w:b/>
                <w:bCs/>
                <w:sz w:val="22"/>
                <w:szCs w:val="22"/>
              </w:rPr>
              <w:t>Contact Person:</w:t>
            </w:r>
            <w:r w:rsidRPr="04359096" w:rsidR="35A7826D">
              <w:rPr>
                <w:rFonts w:ascii="Garamond" w:hAnsi="Garamond"/>
                <w:b/>
                <w:bCs/>
                <w:sz w:val="22"/>
                <w:szCs w:val="22"/>
              </w:rPr>
              <w:t xml:space="preserve"> </w:t>
            </w:r>
            <w:r w:rsidRPr="04359096" w:rsidR="35A7826D">
              <w:rPr>
                <w:rFonts w:ascii="Palatino Linotype" w:hAnsi="Palatino Linotype" w:eastAsia="Palatino Linotype" w:cs="Palatino Linotype"/>
                <w:b/>
                <w:bCs/>
                <w:sz w:val="22"/>
                <w:szCs w:val="22"/>
              </w:rPr>
              <w:t xml:space="preserve">Todd Tolson, Account </w:t>
            </w:r>
            <w:r w:rsidRPr="04359096" w:rsidR="4AD7A93A">
              <w:rPr>
                <w:rFonts w:ascii="Palatino Linotype" w:hAnsi="Palatino Linotype" w:eastAsia="Palatino Linotype" w:cs="Palatino Linotype"/>
                <w:b/>
                <w:bCs/>
                <w:sz w:val="22"/>
                <w:szCs w:val="22"/>
              </w:rPr>
              <w:t>Manager</w:t>
            </w:r>
          </w:p>
        </w:tc>
      </w:tr>
      <w:tr w:rsidRPr="00167790" w:rsidR="00AD6963" w:rsidTr="6EA063DB" w14:paraId="36BDEDE8" w14:textId="77777777">
        <w:tc>
          <w:tcPr>
            <w:tcW w:w="5160" w:type="dxa"/>
            <w:vMerge/>
            <w:tcMar/>
          </w:tcPr>
          <w:p w:rsidRPr="00167790" w:rsidR="00AD6963" w:rsidP="00FB30ED" w:rsidRDefault="00AD6963" w14:paraId="47D420AC" w14:textId="77777777">
            <w:pPr>
              <w:rPr>
                <w:rFonts w:ascii="Garamond" w:hAnsi="Garamond"/>
                <w:b/>
                <w:sz w:val="22"/>
              </w:rPr>
            </w:pPr>
          </w:p>
        </w:tc>
        <w:tc>
          <w:tcPr>
            <w:tcW w:w="360" w:type="dxa"/>
            <w:tcBorders>
              <w:top w:val="nil"/>
              <w:bottom w:val="nil"/>
            </w:tcBorders>
            <w:tcMar/>
          </w:tcPr>
          <w:p w:rsidRPr="00167790" w:rsidR="00AD6963" w:rsidP="00FB30ED" w:rsidRDefault="00AD6963" w14:paraId="2FF6456C" w14:textId="77777777">
            <w:pPr>
              <w:rPr>
                <w:rFonts w:ascii="Garamond" w:hAnsi="Garamond"/>
                <w:b/>
                <w:sz w:val="22"/>
              </w:rPr>
            </w:pPr>
          </w:p>
        </w:tc>
        <w:tc>
          <w:tcPr>
            <w:tcW w:w="5388" w:type="dxa"/>
            <w:gridSpan w:val="2"/>
            <w:vMerge/>
            <w:tcMar/>
          </w:tcPr>
          <w:p w:rsidRPr="00167790" w:rsidR="00AD6963" w:rsidP="00FB30ED" w:rsidRDefault="00AD6963" w14:paraId="15D21009" w14:textId="77777777">
            <w:pPr>
              <w:rPr>
                <w:rFonts w:ascii="Garamond" w:hAnsi="Garamond"/>
                <w:b/>
                <w:sz w:val="22"/>
              </w:rPr>
            </w:pPr>
          </w:p>
        </w:tc>
      </w:tr>
      <w:tr w:rsidRPr="00167790" w:rsidR="00AD6963" w:rsidTr="6EA063DB" w14:paraId="02670723" w14:textId="77777777">
        <w:tc>
          <w:tcPr>
            <w:tcW w:w="5160" w:type="dxa"/>
            <w:vMerge w:val="restart"/>
            <w:shd w:val="clear" w:color="auto" w:fill="auto"/>
            <w:tcMar/>
          </w:tcPr>
          <w:p w:rsidRPr="00167790" w:rsidR="00AD6963" w:rsidP="04359096" w:rsidRDefault="1393695D" w14:paraId="56B4C688" w14:textId="0B80DD6F">
            <w:pPr>
              <w:rPr>
                <w:rFonts w:ascii="Palatino Linotype" w:hAnsi="Palatino Linotype" w:eastAsia="Palatino Linotype" w:cs="Palatino Linotype"/>
                <w:b/>
                <w:bCs/>
                <w:sz w:val="22"/>
                <w:szCs w:val="22"/>
              </w:rPr>
            </w:pPr>
            <w:r w:rsidRPr="04359096">
              <w:rPr>
                <w:rFonts w:ascii="Garamond" w:hAnsi="Garamond"/>
                <w:b/>
                <w:bCs/>
                <w:sz w:val="22"/>
                <w:szCs w:val="22"/>
              </w:rPr>
              <w:t>Address:</w:t>
            </w:r>
            <w:r w:rsidRPr="04359096" w:rsidR="5E961B89">
              <w:rPr>
                <w:rFonts w:ascii="Garamond" w:hAnsi="Garamond"/>
                <w:b/>
                <w:bCs/>
                <w:sz w:val="22"/>
                <w:szCs w:val="22"/>
              </w:rPr>
              <w:t xml:space="preserve"> </w:t>
            </w:r>
            <w:r w:rsidRPr="04359096" w:rsidR="5E961B89">
              <w:rPr>
                <w:rFonts w:ascii="Palatino Linotype" w:hAnsi="Palatino Linotype" w:eastAsia="Palatino Linotype" w:cs="Palatino Linotype"/>
                <w:b/>
                <w:bCs/>
                <w:sz w:val="22"/>
                <w:szCs w:val="22"/>
              </w:rPr>
              <w:t>9777 North College Avenue</w:t>
            </w:r>
          </w:p>
          <w:p w:rsidRPr="00167790" w:rsidR="00AD6963" w:rsidP="04359096" w:rsidRDefault="5E961B89" w14:paraId="54BA8EC7" w14:textId="6058FB6A">
            <w:pPr>
              <w:ind w:right="720"/>
              <w:rPr>
                <w:rFonts w:ascii="Palatino Linotype" w:hAnsi="Palatino Linotype" w:eastAsia="Palatino Linotype" w:cs="Palatino Linotype"/>
                <w:b/>
                <w:bCs/>
                <w:sz w:val="22"/>
                <w:szCs w:val="22"/>
              </w:rPr>
            </w:pPr>
            <w:r w:rsidRPr="04359096">
              <w:rPr>
                <w:rFonts w:ascii="Palatino Linotype" w:hAnsi="Palatino Linotype" w:eastAsia="Palatino Linotype" w:cs="Palatino Linotype"/>
                <w:b/>
                <w:bCs/>
                <w:sz w:val="22"/>
                <w:szCs w:val="22"/>
              </w:rPr>
              <w:t xml:space="preserve">                  Indianapolis, IN 46280</w:t>
            </w:r>
          </w:p>
          <w:p w:rsidRPr="00167790" w:rsidR="00AD6963" w:rsidP="04359096" w:rsidRDefault="00AD6963" w14:paraId="2F5C9F72" w14:textId="095E5A38">
            <w:pPr>
              <w:rPr>
                <w:rFonts w:ascii="Garamond" w:hAnsi="Garamond"/>
                <w:b/>
                <w:bCs/>
                <w:sz w:val="22"/>
                <w:szCs w:val="22"/>
              </w:rPr>
            </w:pPr>
          </w:p>
        </w:tc>
        <w:tc>
          <w:tcPr>
            <w:tcW w:w="360" w:type="dxa"/>
            <w:tcBorders>
              <w:top w:val="nil"/>
              <w:bottom w:val="nil"/>
            </w:tcBorders>
            <w:tcMar/>
          </w:tcPr>
          <w:p w:rsidRPr="00167790" w:rsidR="00AD6963" w:rsidP="00FB30ED" w:rsidRDefault="00AD6963" w14:paraId="0F5D9ACE" w14:textId="77777777">
            <w:pPr>
              <w:rPr>
                <w:rFonts w:ascii="Garamond" w:hAnsi="Garamond"/>
                <w:b/>
                <w:sz w:val="22"/>
              </w:rPr>
            </w:pPr>
          </w:p>
        </w:tc>
        <w:tc>
          <w:tcPr>
            <w:tcW w:w="5388" w:type="dxa"/>
            <w:gridSpan w:val="2"/>
            <w:vMerge w:val="restart"/>
            <w:tcMar/>
          </w:tcPr>
          <w:p w:rsidRPr="00167790" w:rsidR="00AD6963" w:rsidP="04359096" w:rsidRDefault="1393695D" w14:paraId="698FFE17" w14:textId="30F3A798">
            <w:pPr>
              <w:rPr>
                <w:b/>
                <w:bCs/>
              </w:rPr>
            </w:pPr>
            <w:r w:rsidRPr="04359096">
              <w:rPr>
                <w:rFonts w:ascii="Garamond" w:hAnsi="Garamond"/>
                <w:b/>
                <w:bCs/>
                <w:sz w:val="22"/>
                <w:szCs w:val="22"/>
              </w:rPr>
              <w:t>E-mail:</w:t>
            </w:r>
            <w:r w:rsidRPr="04359096" w:rsidR="08BD636F">
              <w:rPr>
                <w:rFonts w:ascii="Garamond" w:hAnsi="Garamond"/>
                <w:b/>
                <w:bCs/>
                <w:sz w:val="22"/>
                <w:szCs w:val="22"/>
              </w:rPr>
              <w:t xml:space="preserve"> </w:t>
            </w:r>
            <w:hyperlink r:id="rId14">
              <w:r w:rsidRPr="04359096" w:rsidR="08BD636F">
                <w:rPr>
                  <w:rStyle w:val="Hyperlink"/>
                  <w:rFonts w:ascii="Palatino Linotype" w:hAnsi="Palatino Linotype" w:eastAsia="Palatino Linotype" w:cs="Palatino Linotype"/>
                  <w:b/>
                  <w:bCs/>
                  <w:color w:val="000000" w:themeColor="text1"/>
                  <w:sz w:val="22"/>
                  <w:szCs w:val="22"/>
                  <w:u w:val="none"/>
                </w:rPr>
                <w:t>http://www.BC</w:t>
              </w:r>
              <w:r w:rsidRPr="04359096" w:rsidR="08BD636F">
                <w:rPr>
                  <w:rStyle w:val="Hyperlink"/>
                  <w:rFonts w:ascii="Palatino Linotype" w:hAnsi="Palatino Linotype" w:eastAsia="Palatino Linotype" w:cs="Palatino Linotype"/>
                  <w:b/>
                  <w:bCs/>
                  <w:i/>
                  <w:iCs/>
                  <w:color w:val="000000" w:themeColor="text1"/>
                  <w:sz w:val="22"/>
                  <w:szCs w:val="22"/>
                  <w:u w:val="none"/>
                </w:rPr>
                <w:t>forward</w:t>
              </w:r>
              <w:r w:rsidRPr="04359096" w:rsidR="08BD636F">
                <w:rPr>
                  <w:rStyle w:val="Hyperlink"/>
                  <w:rFonts w:ascii="Palatino Linotype" w:hAnsi="Palatino Linotype" w:eastAsia="Palatino Linotype" w:cs="Palatino Linotype"/>
                  <w:b/>
                  <w:bCs/>
                  <w:color w:val="000000" w:themeColor="text1"/>
                  <w:sz w:val="22"/>
                  <w:szCs w:val="22"/>
                  <w:u w:val="none"/>
                </w:rPr>
                <w:t>.com</w:t>
              </w:r>
            </w:hyperlink>
          </w:p>
          <w:p w:rsidRPr="00167790" w:rsidR="00AD6963" w:rsidP="04359096" w:rsidRDefault="00AD6963" w14:paraId="150881C4" w14:textId="6C6D4715">
            <w:pPr>
              <w:rPr>
                <w:rFonts w:ascii="Garamond" w:hAnsi="Garamond"/>
                <w:b/>
                <w:bCs/>
                <w:sz w:val="22"/>
                <w:szCs w:val="22"/>
              </w:rPr>
            </w:pPr>
          </w:p>
        </w:tc>
      </w:tr>
      <w:tr w:rsidRPr="00167790" w:rsidR="00AD6963" w:rsidTr="6EA063DB" w14:paraId="3BA6C88C" w14:textId="77777777">
        <w:tc>
          <w:tcPr>
            <w:tcW w:w="5160" w:type="dxa"/>
            <w:vMerge/>
            <w:tcMar/>
          </w:tcPr>
          <w:p w:rsidRPr="00167790" w:rsidR="00AD6963" w:rsidP="00FB30ED" w:rsidRDefault="00AD6963" w14:paraId="45896F67" w14:textId="77777777">
            <w:pPr>
              <w:rPr>
                <w:rFonts w:ascii="Garamond" w:hAnsi="Garamond"/>
                <w:b/>
                <w:sz w:val="22"/>
              </w:rPr>
            </w:pPr>
          </w:p>
        </w:tc>
        <w:tc>
          <w:tcPr>
            <w:tcW w:w="360" w:type="dxa"/>
            <w:tcBorders>
              <w:top w:val="nil"/>
              <w:bottom w:val="nil"/>
            </w:tcBorders>
            <w:tcMar/>
          </w:tcPr>
          <w:p w:rsidRPr="00167790" w:rsidR="00AD6963" w:rsidP="00FB30ED" w:rsidRDefault="00AD6963" w14:paraId="4483AA45" w14:textId="77777777">
            <w:pPr>
              <w:rPr>
                <w:rFonts w:ascii="Garamond" w:hAnsi="Garamond"/>
                <w:b/>
                <w:sz w:val="22"/>
              </w:rPr>
            </w:pPr>
          </w:p>
        </w:tc>
        <w:tc>
          <w:tcPr>
            <w:tcW w:w="5388" w:type="dxa"/>
            <w:gridSpan w:val="2"/>
            <w:vMerge/>
            <w:tcMar/>
          </w:tcPr>
          <w:p w:rsidRPr="00167790" w:rsidR="00AD6963" w:rsidP="00FB30ED" w:rsidRDefault="00AD6963" w14:paraId="0A280079" w14:textId="77777777">
            <w:pPr>
              <w:rPr>
                <w:rFonts w:ascii="Garamond" w:hAnsi="Garamond"/>
                <w:b/>
                <w:sz w:val="22"/>
              </w:rPr>
            </w:pPr>
          </w:p>
        </w:tc>
      </w:tr>
      <w:tr w:rsidRPr="00167790" w:rsidR="00AB1FB2" w:rsidTr="6EA063DB" w14:paraId="4A74C1BD" w14:textId="77777777">
        <w:tc>
          <w:tcPr>
            <w:tcW w:w="5160" w:type="dxa"/>
            <w:vMerge/>
            <w:tcMar/>
          </w:tcPr>
          <w:p w:rsidRPr="00167790" w:rsidR="00AB1FB2" w:rsidP="00FB30ED" w:rsidRDefault="00AB1FB2" w14:paraId="08686B3E" w14:textId="77777777">
            <w:pPr>
              <w:rPr>
                <w:rFonts w:ascii="Garamond" w:hAnsi="Garamond"/>
                <w:b/>
                <w:sz w:val="22"/>
              </w:rPr>
            </w:pPr>
          </w:p>
        </w:tc>
        <w:tc>
          <w:tcPr>
            <w:tcW w:w="360" w:type="dxa"/>
            <w:tcBorders>
              <w:top w:val="nil"/>
              <w:bottom w:val="nil"/>
            </w:tcBorders>
            <w:tcMar/>
          </w:tcPr>
          <w:p w:rsidRPr="00167790" w:rsidR="00AB1FB2" w:rsidP="00FB30ED" w:rsidRDefault="00AB1FB2" w14:paraId="28E6EED5" w14:textId="77777777">
            <w:pPr>
              <w:rPr>
                <w:rFonts w:ascii="Garamond" w:hAnsi="Garamond"/>
                <w:b/>
                <w:sz w:val="22"/>
              </w:rPr>
            </w:pPr>
          </w:p>
        </w:tc>
        <w:tc>
          <w:tcPr>
            <w:tcW w:w="2694" w:type="dxa"/>
            <w:vMerge w:val="restart"/>
            <w:tcMar/>
          </w:tcPr>
          <w:p w:rsidRPr="00167790" w:rsidR="00AB1FB2" w:rsidP="00FB30ED" w:rsidRDefault="00AB1FB2" w14:paraId="3E653BE5" w14:textId="77777777">
            <w:pPr>
              <w:rPr>
                <w:rFonts w:ascii="Garamond" w:hAnsi="Garamond"/>
                <w:b/>
                <w:sz w:val="22"/>
              </w:rPr>
            </w:pPr>
            <w:r w:rsidRPr="00167790">
              <w:rPr>
                <w:rFonts w:ascii="Garamond" w:hAnsi="Garamond"/>
                <w:b/>
                <w:sz w:val="22"/>
              </w:rPr>
              <w:t xml:space="preserve">Telephone Number:  </w:t>
            </w:r>
          </w:p>
          <w:p w:rsidRPr="00167790" w:rsidR="00AB1FB2" w:rsidP="04359096" w:rsidRDefault="3DD2DEDA" w14:paraId="4CB783DA" w14:textId="40847C79">
            <w:pPr>
              <w:rPr>
                <w:rFonts w:ascii="Palatino Linotype" w:hAnsi="Palatino Linotype" w:eastAsia="Palatino Linotype" w:cs="Palatino Linotype"/>
                <w:b/>
                <w:bCs/>
                <w:sz w:val="22"/>
                <w:szCs w:val="22"/>
              </w:rPr>
            </w:pPr>
            <w:r w:rsidRPr="04359096">
              <w:rPr>
                <w:rFonts w:ascii="Palatino Linotype" w:hAnsi="Palatino Linotype" w:eastAsia="Palatino Linotype" w:cs="Palatino Linotype"/>
                <w:b/>
                <w:bCs/>
                <w:sz w:val="22"/>
                <w:szCs w:val="22"/>
              </w:rPr>
              <w:t xml:space="preserve"> (</w:t>
            </w:r>
            <w:r w:rsidRPr="04359096" w:rsidR="75DE941F">
              <w:rPr>
                <w:rFonts w:ascii="Palatino Linotype" w:hAnsi="Palatino Linotype" w:eastAsia="Palatino Linotype" w:cs="Palatino Linotype"/>
                <w:b/>
                <w:bCs/>
                <w:sz w:val="22"/>
                <w:szCs w:val="22"/>
              </w:rPr>
              <w:t>317</w:t>
            </w:r>
            <w:r w:rsidRPr="04359096">
              <w:rPr>
                <w:rFonts w:ascii="Palatino Linotype" w:hAnsi="Palatino Linotype" w:eastAsia="Palatino Linotype" w:cs="Palatino Linotype"/>
                <w:b/>
                <w:bCs/>
                <w:sz w:val="22"/>
                <w:szCs w:val="22"/>
              </w:rPr>
              <w:t>)</w:t>
            </w:r>
            <w:r w:rsidRPr="04359096" w:rsidR="05DE1DCD">
              <w:rPr>
                <w:rFonts w:ascii="Palatino Linotype" w:hAnsi="Palatino Linotype" w:eastAsia="Palatino Linotype" w:cs="Palatino Linotype"/>
                <w:b/>
                <w:bCs/>
                <w:sz w:val="22"/>
                <w:szCs w:val="22"/>
              </w:rPr>
              <w:t xml:space="preserve"> 493-2017</w:t>
            </w:r>
          </w:p>
        </w:tc>
        <w:tc>
          <w:tcPr>
            <w:tcW w:w="2694" w:type="dxa"/>
            <w:vMerge w:val="restart"/>
            <w:tcMar/>
          </w:tcPr>
          <w:p w:rsidRPr="00167790" w:rsidR="00AB1FB2" w:rsidP="00FB30ED" w:rsidRDefault="00AB1FB2" w14:paraId="374A1CDC" w14:textId="77777777">
            <w:pPr>
              <w:rPr>
                <w:rFonts w:ascii="Garamond" w:hAnsi="Garamond"/>
                <w:b/>
                <w:sz w:val="22"/>
              </w:rPr>
            </w:pPr>
            <w:r w:rsidRPr="00167790">
              <w:rPr>
                <w:rFonts w:ascii="Garamond" w:hAnsi="Garamond"/>
                <w:b/>
                <w:sz w:val="22"/>
              </w:rPr>
              <w:t>Fax Number:</w:t>
            </w:r>
          </w:p>
          <w:p w:rsidRPr="00167790" w:rsidR="00AB1FB2" w:rsidP="04359096" w:rsidRDefault="3DD2DEDA" w14:paraId="3141F585" w14:textId="7B9863E9">
            <w:pPr>
              <w:rPr>
                <w:rFonts w:ascii="Palatino Linotype" w:hAnsi="Palatino Linotype" w:eastAsia="Palatino Linotype" w:cs="Palatino Linotype"/>
                <w:b/>
                <w:bCs/>
                <w:sz w:val="22"/>
                <w:szCs w:val="22"/>
              </w:rPr>
            </w:pPr>
            <w:r w:rsidRPr="04359096">
              <w:rPr>
                <w:rFonts w:ascii="Palatino Linotype" w:hAnsi="Palatino Linotype" w:eastAsia="Palatino Linotype" w:cs="Palatino Linotype"/>
                <w:b/>
                <w:bCs/>
                <w:sz w:val="22"/>
                <w:szCs w:val="22"/>
              </w:rPr>
              <w:t>(</w:t>
            </w:r>
            <w:r w:rsidRPr="04359096" w:rsidR="58D54675">
              <w:rPr>
                <w:rFonts w:ascii="Palatino Linotype" w:hAnsi="Palatino Linotype" w:eastAsia="Palatino Linotype" w:cs="Palatino Linotype"/>
                <w:b/>
                <w:bCs/>
                <w:sz w:val="22"/>
                <w:szCs w:val="22"/>
              </w:rPr>
              <w:t>NA</w:t>
            </w:r>
            <w:r w:rsidRPr="04359096">
              <w:rPr>
                <w:rFonts w:ascii="Palatino Linotype" w:hAnsi="Palatino Linotype" w:eastAsia="Palatino Linotype" w:cs="Palatino Linotype"/>
                <w:b/>
                <w:bCs/>
                <w:sz w:val="22"/>
                <w:szCs w:val="22"/>
              </w:rPr>
              <w:t>)</w:t>
            </w:r>
          </w:p>
        </w:tc>
      </w:tr>
      <w:tr w:rsidRPr="00167790" w:rsidR="00AB1FB2" w:rsidTr="6EA063DB" w14:paraId="4D64833B" w14:textId="77777777">
        <w:tc>
          <w:tcPr>
            <w:tcW w:w="5160" w:type="dxa"/>
            <w:vMerge/>
            <w:tcMar/>
          </w:tcPr>
          <w:p w:rsidRPr="00167790" w:rsidR="00AB1FB2" w:rsidP="00FB30ED" w:rsidRDefault="00AB1FB2" w14:paraId="7C394201" w14:textId="77777777">
            <w:pPr>
              <w:rPr>
                <w:rFonts w:ascii="Garamond" w:hAnsi="Garamond"/>
                <w:b/>
                <w:sz w:val="22"/>
              </w:rPr>
            </w:pPr>
          </w:p>
        </w:tc>
        <w:tc>
          <w:tcPr>
            <w:tcW w:w="360" w:type="dxa"/>
            <w:tcBorders>
              <w:top w:val="nil"/>
              <w:bottom w:val="nil"/>
            </w:tcBorders>
            <w:tcMar/>
          </w:tcPr>
          <w:p w:rsidRPr="00167790" w:rsidR="00AB1FB2" w:rsidP="00FB30ED" w:rsidRDefault="00AB1FB2" w14:paraId="3BA6121B" w14:textId="77777777">
            <w:pPr>
              <w:rPr>
                <w:rFonts w:ascii="Garamond" w:hAnsi="Garamond"/>
                <w:b/>
                <w:sz w:val="22"/>
              </w:rPr>
            </w:pPr>
          </w:p>
        </w:tc>
        <w:tc>
          <w:tcPr>
            <w:tcW w:w="2694" w:type="dxa"/>
            <w:vMerge/>
            <w:tcMar/>
          </w:tcPr>
          <w:p w:rsidRPr="00167790" w:rsidR="00AB1FB2" w:rsidP="00FB30ED" w:rsidRDefault="00AB1FB2" w14:paraId="6D116574" w14:textId="77777777">
            <w:pPr>
              <w:rPr>
                <w:rFonts w:ascii="Garamond" w:hAnsi="Garamond"/>
                <w:b/>
                <w:sz w:val="22"/>
              </w:rPr>
            </w:pPr>
          </w:p>
        </w:tc>
        <w:tc>
          <w:tcPr>
            <w:tcW w:w="2694" w:type="dxa"/>
            <w:vMerge/>
            <w:tcMar/>
          </w:tcPr>
          <w:p w:rsidRPr="00167790" w:rsidR="00AB1FB2" w:rsidP="00FB30ED" w:rsidRDefault="00AB1FB2" w14:paraId="4F6E1690" w14:textId="77777777">
            <w:pPr>
              <w:rPr>
                <w:rFonts w:ascii="Garamond" w:hAnsi="Garamond"/>
                <w:b/>
                <w:sz w:val="22"/>
              </w:rPr>
            </w:pPr>
          </w:p>
        </w:tc>
      </w:tr>
      <w:tr w:rsidRPr="00167790" w:rsidR="00AD6963" w:rsidTr="6EA063DB" w14:paraId="3CAD7076" w14:textId="77777777">
        <w:tc>
          <w:tcPr>
            <w:tcW w:w="5160" w:type="dxa"/>
            <w:tcMar/>
          </w:tcPr>
          <w:p w:rsidRPr="00167790" w:rsidR="00AD6963" w:rsidP="6EA063DB" w:rsidRDefault="00F231B1" w14:paraId="240B3E02" w14:textId="3C7065DC">
            <w:pPr>
              <w:rPr>
                <w:rFonts w:ascii="Garamond" w:hAnsi="Garamond"/>
                <w:b w:val="1"/>
                <w:bCs w:val="1"/>
                <w:sz w:val="22"/>
                <w:szCs w:val="22"/>
                <w:highlight w:val="yellow"/>
              </w:rPr>
            </w:pPr>
            <w:r w:rsidRPr="6EA063DB" w:rsidR="1620EA72">
              <w:rPr>
                <w:rFonts w:ascii="Garamond" w:hAnsi="Garamond"/>
                <w:b w:val="1"/>
                <w:bCs w:val="1"/>
                <w:sz w:val="22"/>
                <w:szCs w:val="22"/>
              </w:rPr>
              <w:t>Sub-Contract Amount:</w:t>
            </w:r>
            <w:r w:rsidRPr="6EA063DB" w:rsidR="001F698B">
              <w:rPr>
                <w:rFonts w:ascii="Garamond" w:hAnsi="Garamond"/>
                <w:b w:val="1"/>
                <w:bCs w:val="1"/>
                <w:sz w:val="22"/>
                <w:szCs w:val="22"/>
              </w:rPr>
              <w:t xml:space="preserve"> $</w:t>
            </w:r>
            <w:r w:rsidRPr="6EA063DB" w:rsidR="20A7D0D9">
              <w:rPr>
                <w:rFonts w:ascii="Garamond" w:hAnsi="Garamond"/>
                <w:b w:val="1"/>
                <w:bCs w:val="1"/>
                <w:sz w:val="22"/>
                <w:szCs w:val="22"/>
              </w:rPr>
              <w:t>1,730,817.90</w:t>
            </w:r>
          </w:p>
          <w:p w:rsidRPr="00167790" w:rsidR="002F493F" w:rsidP="00FB30ED" w:rsidRDefault="002F493F" w14:paraId="5E56A8D1" w14:textId="77777777">
            <w:pPr>
              <w:rPr>
                <w:rFonts w:ascii="Garamond" w:hAnsi="Garamond"/>
                <w:b/>
                <w:sz w:val="22"/>
              </w:rPr>
            </w:pPr>
          </w:p>
          <w:p w:rsidRPr="00167790" w:rsidR="002F493F" w:rsidP="04359096" w:rsidRDefault="2A1E286C" w14:paraId="3D974ED0" w14:textId="19C71F71">
            <w:pPr>
              <w:pBdr>
                <w:top w:val="single" w:color="auto" w:sz="4" w:space="1"/>
                <w:left w:val="single" w:color="auto" w:sz="4" w:space="4"/>
                <w:bottom w:val="single" w:color="auto" w:sz="4" w:space="1"/>
                <w:right w:val="single" w:color="auto" w:sz="4" w:space="4"/>
              </w:pBdr>
              <w:rPr>
                <w:rFonts w:ascii="Palatino Linotype" w:hAnsi="Palatino Linotype" w:eastAsia="Palatino Linotype" w:cs="Palatino Linotype"/>
                <w:b/>
                <w:bCs/>
                <w:sz w:val="22"/>
                <w:szCs w:val="22"/>
              </w:rPr>
            </w:pPr>
            <w:r w:rsidRPr="58FBF435">
              <w:rPr>
                <w:rFonts w:ascii="Garamond" w:hAnsi="Garamond"/>
                <w:b/>
                <w:bCs/>
                <w:sz w:val="22"/>
                <w:szCs w:val="22"/>
              </w:rPr>
              <w:t>Sub-Contract Percentage of Total Bid:</w:t>
            </w:r>
            <w:r w:rsidRPr="58FBF435" w:rsidR="09B34A7B">
              <w:rPr>
                <w:rFonts w:ascii="Garamond" w:hAnsi="Garamond"/>
                <w:b/>
                <w:bCs/>
                <w:sz w:val="22"/>
                <w:szCs w:val="22"/>
              </w:rPr>
              <w:t xml:space="preserve"> </w:t>
            </w:r>
            <w:r w:rsidRPr="58FBF435" w:rsidR="383433C8">
              <w:rPr>
                <w:rFonts w:ascii="Garamond" w:hAnsi="Garamond"/>
                <w:b/>
                <w:bCs/>
                <w:sz w:val="22"/>
                <w:szCs w:val="22"/>
              </w:rPr>
              <w:t>10</w:t>
            </w:r>
            <w:r w:rsidRPr="58FBF435" w:rsidR="09B34A7B">
              <w:rPr>
                <w:rFonts w:ascii="Palatino Linotype" w:hAnsi="Palatino Linotype" w:eastAsia="Palatino Linotype" w:cs="Palatino Linotype"/>
                <w:b/>
                <w:bCs/>
                <w:sz w:val="22"/>
                <w:szCs w:val="22"/>
              </w:rPr>
              <w:t>%</w:t>
            </w:r>
          </w:p>
          <w:p w:rsidRPr="00167790" w:rsidR="00F231B1" w:rsidP="00FB30ED" w:rsidRDefault="00F231B1" w14:paraId="70B76930" w14:textId="77777777">
            <w:pPr>
              <w:pBdr>
                <w:top w:val="single" w:color="auto" w:sz="4" w:space="1"/>
                <w:left w:val="single" w:color="auto" w:sz="4" w:space="4"/>
                <w:bottom w:val="single" w:color="auto" w:sz="4" w:space="1"/>
                <w:right w:val="single" w:color="auto" w:sz="4" w:space="4"/>
              </w:pBdr>
              <w:rPr>
                <w:rFonts w:ascii="Garamond" w:hAnsi="Garamond"/>
                <w:b/>
                <w:sz w:val="22"/>
              </w:rPr>
            </w:pPr>
          </w:p>
          <w:p w:rsidRPr="00167790" w:rsidR="007C6B08" w:rsidP="00FB30ED" w:rsidRDefault="007C6B08" w14:paraId="474B384B" w14:textId="77777777">
            <w:pPr>
              <w:rPr>
                <w:rFonts w:ascii="Garamond" w:hAnsi="Garamond"/>
                <w:b/>
                <w:sz w:val="22"/>
              </w:rPr>
            </w:pPr>
          </w:p>
        </w:tc>
        <w:tc>
          <w:tcPr>
            <w:tcW w:w="360" w:type="dxa"/>
            <w:tcBorders>
              <w:top w:val="nil"/>
              <w:bottom w:val="nil"/>
            </w:tcBorders>
            <w:tcMar/>
          </w:tcPr>
          <w:p w:rsidRPr="00167790" w:rsidR="00AD6963" w:rsidP="00FB30ED" w:rsidRDefault="00AD6963" w14:paraId="2BBB77C7" w14:textId="77777777">
            <w:pPr>
              <w:rPr>
                <w:rFonts w:ascii="Garamond" w:hAnsi="Garamond"/>
                <w:b/>
                <w:sz w:val="22"/>
              </w:rPr>
            </w:pPr>
          </w:p>
        </w:tc>
        <w:tc>
          <w:tcPr>
            <w:tcW w:w="5388" w:type="dxa"/>
            <w:gridSpan w:val="2"/>
            <w:tcMar/>
          </w:tcPr>
          <w:p w:rsidRPr="00167790" w:rsidR="00AD6963" w:rsidP="00FB30ED" w:rsidRDefault="007C6B08" w14:paraId="51EEE1A9" w14:textId="7714B49F">
            <w:pPr>
              <w:rPr>
                <w:rFonts w:ascii="Garamond" w:hAnsi="Garamond"/>
                <w:b/>
                <w:sz w:val="22"/>
              </w:rPr>
            </w:pPr>
            <w:r w:rsidRPr="04359096">
              <w:rPr>
                <w:rFonts w:ascii="Garamond" w:hAnsi="Garamond"/>
                <w:b/>
                <w:bCs/>
                <w:sz w:val="22"/>
                <w:szCs w:val="22"/>
              </w:rPr>
              <w:t>Describe service/product to be provided</w:t>
            </w:r>
            <w:r w:rsidRPr="04359096" w:rsidR="0A0B8382">
              <w:rPr>
                <w:rFonts w:ascii="Garamond" w:hAnsi="Garamond"/>
                <w:b/>
                <w:bCs/>
                <w:sz w:val="22"/>
                <w:szCs w:val="22"/>
              </w:rPr>
              <w:t xml:space="preserve"> and </w:t>
            </w:r>
            <w:r w:rsidRPr="04359096" w:rsidR="0A0B8382">
              <w:rPr>
                <w:rFonts w:ascii="Garamond" w:hAnsi="Garamond"/>
                <w:b/>
                <w:bCs/>
                <w:sz w:val="22"/>
                <w:szCs w:val="22"/>
                <w:u w:val="single"/>
              </w:rPr>
              <w:t xml:space="preserve">how this is a </w:t>
            </w:r>
            <w:r w:rsidRPr="04359096" w:rsidR="1EE5F8C7">
              <w:rPr>
                <w:rFonts w:ascii="Garamond" w:hAnsi="Garamond" w:cs="Calibri"/>
                <w:b/>
                <w:bCs/>
                <w:sz w:val="22"/>
                <w:szCs w:val="22"/>
                <w:u w:val="single"/>
              </w:rPr>
              <w:t xml:space="preserve">Valuable Scope Contribution </w:t>
            </w:r>
            <w:r w:rsidRPr="04359096" w:rsidR="0A0B8382">
              <w:rPr>
                <w:rFonts w:ascii="Garamond" w:hAnsi="Garamond"/>
                <w:b/>
                <w:bCs/>
                <w:sz w:val="22"/>
                <w:szCs w:val="22"/>
                <w:u w:val="single"/>
              </w:rPr>
              <w:t>of the Contract</w:t>
            </w:r>
            <w:r w:rsidRPr="04359096">
              <w:rPr>
                <w:rFonts w:ascii="Garamond" w:hAnsi="Garamond"/>
                <w:b/>
                <w:bCs/>
                <w:sz w:val="22"/>
                <w:szCs w:val="22"/>
                <w:u w:val="single"/>
              </w:rPr>
              <w:t>:</w:t>
            </w:r>
          </w:p>
          <w:p w:rsidR="32804145" w:rsidP="04359096" w:rsidRDefault="32804145" w14:paraId="19965B68" w14:textId="7261C92F">
            <w:pPr>
              <w:rPr>
                <w:rFonts w:ascii="Palatino Linotype" w:hAnsi="Palatino Linotype" w:eastAsia="Palatino Linotype" w:cs="Palatino Linotype"/>
                <w:b/>
                <w:bCs/>
                <w:sz w:val="22"/>
                <w:szCs w:val="22"/>
              </w:rPr>
            </w:pPr>
            <w:r w:rsidRPr="04359096">
              <w:rPr>
                <w:rFonts w:ascii="Palatino Linotype" w:hAnsi="Palatino Linotype" w:eastAsia="Palatino Linotype" w:cs="Palatino Linotype"/>
                <w:b/>
                <w:bCs/>
                <w:sz w:val="22"/>
                <w:szCs w:val="22"/>
              </w:rPr>
              <w:t>This company will provide highly skilled technical and project management staffing for project implementation support.</w:t>
            </w:r>
          </w:p>
          <w:p w:rsidRPr="00167790" w:rsidR="007C6B08" w:rsidP="00FB30ED" w:rsidRDefault="007C6B08" w14:paraId="3555EE8D" w14:textId="77777777">
            <w:pPr>
              <w:rPr>
                <w:rFonts w:ascii="Garamond" w:hAnsi="Garamond"/>
                <w:b/>
                <w:sz w:val="22"/>
              </w:rPr>
            </w:pPr>
          </w:p>
        </w:tc>
      </w:tr>
      <w:tr w:rsidRPr="00167790" w:rsidR="007C6B08" w:rsidTr="6EA063DB" w14:paraId="5BB26F4A" w14:textId="77777777">
        <w:tc>
          <w:tcPr>
            <w:tcW w:w="10908" w:type="dxa"/>
            <w:gridSpan w:val="4"/>
            <w:tcMar/>
          </w:tcPr>
          <w:p w:rsidRPr="00167790" w:rsidR="007C6B08" w:rsidP="04359096" w:rsidRDefault="007C6B08" w14:paraId="3F37D350" w14:textId="2CE02909">
            <w:pPr>
              <w:rPr>
                <w:rFonts w:ascii="Garamond" w:hAnsi="Garamond"/>
                <w:b/>
                <w:bCs/>
                <w:sz w:val="22"/>
                <w:szCs w:val="22"/>
              </w:rPr>
            </w:pPr>
            <w:r w:rsidRPr="04359096">
              <w:rPr>
                <w:rFonts w:ascii="Garamond" w:hAnsi="Garamond"/>
                <w:b/>
                <w:bCs/>
                <w:sz w:val="22"/>
                <w:szCs w:val="22"/>
              </w:rPr>
              <w:t>Provide approximate dates when Sub-Contractor will perform on this project:</w:t>
            </w:r>
            <w:r w:rsidRPr="04359096" w:rsidR="0DEF3FF3">
              <w:rPr>
                <w:rFonts w:ascii="Garamond" w:hAnsi="Garamond"/>
                <w:b/>
                <w:bCs/>
                <w:sz w:val="22"/>
                <w:szCs w:val="22"/>
              </w:rPr>
              <w:t xml:space="preserve"> </w:t>
            </w:r>
            <w:r w:rsidR="00326453">
              <w:rPr>
                <w:rFonts w:ascii="Garamond" w:hAnsi="Garamond"/>
                <w:b/>
                <w:bCs/>
                <w:sz w:val="22"/>
                <w:szCs w:val="22"/>
              </w:rPr>
              <w:t>12</w:t>
            </w:r>
            <w:r w:rsidRPr="04359096" w:rsidR="0DEF3FF3">
              <w:rPr>
                <w:rFonts w:ascii="Palatino Linotype" w:hAnsi="Palatino Linotype" w:eastAsia="Palatino Linotype" w:cs="Palatino Linotype"/>
                <w:b/>
                <w:bCs/>
                <w:sz w:val="22"/>
                <w:szCs w:val="22"/>
              </w:rPr>
              <w:t xml:space="preserve">/1/2020 to </w:t>
            </w:r>
            <w:r w:rsidR="003953BB">
              <w:rPr>
                <w:rFonts w:ascii="Palatino Linotype" w:hAnsi="Palatino Linotype" w:eastAsia="Palatino Linotype" w:cs="Palatino Linotype"/>
                <w:b/>
                <w:bCs/>
                <w:sz w:val="22"/>
                <w:szCs w:val="22"/>
              </w:rPr>
              <w:t>11</w:t>
            </w:r>
            <w:r w:rsidRPr="04359096" w:rsidR="0DEF3FF3">
              <w:rPr>
                <w:rFonts w:ascii="Palatino Linotype" w:hAnsi="Palatino Linotype" w:eastAsia="Palatino Linotype" w:cs="Palatino Linotype"/>
                <w:b/>
                <w:bCs/>
                <w:sz w:val="22"/>
                <w:szCs w:val="22"/>
              </w:rPr>
              <w:t>/3</w:t>
            </w:r>
            <w:r w:rsidR="003953BB">
              <w:rPr>
                <w:rFonts w:ascii="Palatino Linotype" w:hAnsi="Palatino Linotype" w:eastAsia="Palatino Linotype" w:cs="Palatino Linotype"/>
                <w:b/>
                <w:bCs/>
                <w:sz w:val="22"/>
                <w:szCs w:val="22"/>
              </w:rPr>
              <w:t>0</w:t>
            </w:r>
            <w:r w:rsidRPr="04359096" w:rsidR="0DEF3FF3">
              <w:rPr>
                <w:rFonts w:ascii="Palatino Linotype" w:hAnsi="Palatino Linotype" w:eastAsia="Palatino Linotype" w:cs="Palatino Linotype"/>
                <w:b/>
                <w:bCs/>
                <w:sz w:val="22"/>
                <w:szCs w:val="22"/>
              </w:rPr>
              <w:t>/2022</w:t>
            </w:r>
          </w:p>
        </w:tc>
      </w:tr>
    </w:tbl>
    <w:p w:rsidRPr="00167790" w:rsidR="006C5765" w:rsidP="00AD6963" w:rsidRDefault="006C5765" w14:paraId="0EA34992" w14:textId="77777777">
      <w:pPr>
        <w:ind w:right="720"/>
        <w:rPr>
          <w:rFonts w:ascii="Garamond" w:hAnsi="Garamond"/>
          <w:sz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93"/>
        <w:gridCol w:w="357"/>
        <w:gridCol w:w="2673"/>
        <w:gridCol w:w="2667"/>
      </w:tblGrid>
      <w:tr w:rsidRPr="00167790" w:rsidR="007C6B08" w:rsidTr="6EA063DB" w14:paraId="62C1A5AF" w14:textId="77777777">
        <w:tc>
          <w:tcPr>
            <w:tcW w:w="5160" w:type="dxa"/>
            <w:tcMar/>
          </w:tcPr>
          <w:p w:rsidRPr="00167790" w:rsidR="007C6B08" w:rsidP="04359096" w:rsidRDefault="007C6B08" w14:paraId="294A1193" w14:textId="7B2D8B38">
            <w:pPr>
              <w:rPr>
                <w:rFonts w:ascii="Garamond" w:hAnsi="Garamond"/>
                <w:b/>
                <w:bCs/>
                <w:sz w:val="22"/>
                <w:szCs w:val="22"/>
              </w:rPr>
            </w:pPr>
            <w:r w:rsidRPr="04359096">
              <w:rPr>
                <w:rFonts w:ascii="Wingdings" w:hAnsi="Wingdings" w:eastAsia="Wingdings" w:cs="Wingdings"/>
                <w:b/>
                <w:bCs/>
                <w:sz w:val="22"/>
                <w:szCs w:val="22"/>
              </w:rPr>
              <w:t>r</w:t>
            </w:r>
            <w:r w:rsidRPr="04359096">
              <w:rPr>
                <w:rFonts w:ascii="Garamond" w:hAnsi="Garamond"/>
                <w:b/>
                <w:bCs/>
                <w:sz w:val="22"/>
                <w:szCs w:val="22"/>
              </w:rPr>
              <w:t xml:space="preserve"> MBE Firm              </w:t>
            </w:r>
            <w:r w:rsidRPr="04359096" w:rsidR="45A1D62C">
              <w:rPr>
                <w:rFonts w:ascii="Garamond" w:hAnsi="Garamond"/>
                <w:b/>
                <w:bCs/>
                <w:sz w:val="22"/>
                <w:szCs w:val="22"/>
              </w:rPr>
              <w:t>X</w:t>
            </w:r>
            <w:r w:rsidRPr="04359096">
              <w:rPr>
                <w:rFonts w:ascii="Garamond" w:hAnsi="Garamond"/>
                <w:b/>
                <w:bCs/>
                <w:sz w:val="22"/>
                <w:szCs w:val="22"/>
              </w:rPr>
              <w:t xml:space="preserve"> WBE Firm</w:t>
            </w:r>
          </w:p>
        </w:tc>
        <w:tc>
          <w:tcPr>
            <w:tcW w:w="360" w:type="dxa"/>
            <w:tcBorders>
              <w:bottom w:val="nil"/>
            </w:tcBorders>
            <w:tcMar/>
          </w:tcPr>
          <w:p w:rsidRPr="00167790" w:rsidR="007C6B08" w:rsidP="00FB30ED" w:rsidRDefault="007C6B08" w14:paraId="1990FC56" w14:textId="77777777">
            <w:pPr>
              <w:rPr>
                <w:rFonts w:ascii="Garamond" w:hAnsi="Garamond"/>
                <w:b/>
                <w:sz w:val="22"/>
              </w:rPr>
            </w:pPr>
          </w:p>
        </w:tc>
        <w:tc>
          <w:tcPr>
            <w:tcW w:w="5388" w:type="dxa"/>
            <w:gridSpan w:val="2"/>
            <w:tcMar/>
          </w:tcPr>
          <w:p w:rsidRPr="00167790" w:rsidR="007C6B08" w:rsidP="00FB30ED" w:rsidRDefault="007C6B08" w14:paraId="6A2D311A" w14:textId="77777777">
            <w:pPr>
              <w:rPr>
                <w:rFonts w:ascii="Garamond" w:hAnsi="Garamond"/>
                <w:b/>
                <w:sz w:val="22"/>
              </w:rPr>
            </w:pPr>
          </w:p>
        </w:tc>
      </w:tr>
      <w:tr w:rsidRPr="00167790" w:rsidR="007C6B08" w:rsidTr="6EA063DB" w14:paraId="6C666762" w14:textId="77777777">
        <w:tc>
          <w:tcPr>
            <w:tcW w:w="5160" w:type="dxa"/>
            <w:vMerge w:val="restart"/>
            <w:tcMar/>
          </w:tcPr>
          <w:p w:rsidRPr="00167790" w:rsidR="007C6B08" w:rsidP="04359096" w:rsidRDefault="007C6B08" w14:paraId="39FE125A" w14:textId="79B6B151">
            <w:pPr>
              <w:rPr>
                <w:rFonts w:ascii="Garamond" w:hAnsi="Garamond"/>
                <w:b/>
                <w:bCs/>
                <w:sz w:val="22"/>
                <w:szCs w:val="22"/>
              </w:rPr>
            </w:pPr>
            <w:r w:rsidRPr="04359096">
              <w:rPr>
                <w:rFonts w:ascii="Garamond" w:hAnsi="Garamond"/>
                <w:b/>
                <w:bCs/>
                <w:sz w:val="22"/>
                <w:szCs w:val="22"/>
              </w:rPr>
              <w:t xml:space="preserve">Company Name:  </w:t>
            </w:r>
            <w:proofErr w:type="spellStart"/>
            <w:r w:rsidRPr="04359096" w:rsidR="72997051">
              <w:rPr>
                <w:rFonts w:ascii="Palatino Linotype" w:hAnsi="Palatino Linotype" w:eastAsia="Palatino Linotype" w:cs="Palatino Linotype"/>
                <w:b/>
                <w:bCs/>
                <w:sz w:val="22"/>
                <w:szCs w:val="22"/>
              </w:rPr>
              <w:t>aFit</w:t>
            </w:r>
            <w:proofErr w:type="spellEnd"/>
          </w:p>
        </w:tc>
        <w:tc>
          <w:tcPr>
            <w:tcW w:w="360" w:type="dxa"/>
            <w:tcBorders>
              <w:bottom w:val="nil"/>
            </w:tcBorders>
            <w:tcMar/>
          </w:tcPr>
          <w:p w:rsidRPr="00167790" w:rsidR="007C6B08" w:rsidP="00FB30ED" w:rsidRDefault="007C6B08" w14:paraId="6312D020" w14:textId="77777777">
            <w:pPr>
              <w:rPr>
                <w:rFonts w:ascii="Garamond" w:hAnsi="Garamond"/>
                <w:b/>
                <w:sz w:val="22"/>
              </w:rPr>
            </w:pPr>
          </w:p>
        </w:tc>
        <w:tc>
          <w:tcPr>
            <w:tcW w:w="5388" w:type="dxa"/>
            <w:gridSpan w:val="2"/>
            <w:vMerge w:val="restart"/>
            <w:tcMar/>
          </w:tcPr>
          <w:p w:rsidRPr="00167790" w:rsidR="007C6B08" w:rsidP="04359096" w:rsidRDefault="007C6B08" w14:paraId="63C735C3" w14:textId="12815FD2">
            <w:pPr>
              <w:rPr>
                <w:rFonts w:ascii="Garamond" w:hAnsi="Garamond"/>
                <w:b/>
                <w:bCs/>
                <w:sz w:val="22"/>
                <w:szCs w:val="22"/>
              </w:rPr>
            </w:pPr>
            <w:r w:rsidRPr="04359096">
              <w:rPr>
                <w:rFonts w:ascii="Garamond" w:hAnsi="Garamond"/>
                <w:b/>
                <w:bCs/>
                <w:sz w:val="22"/>
                <w:szCs w:val="22"/>
              </w:rPr>
              <w:t>Contact Person:</w:t>
            </w:r>
            <w:r w:rsidRPr="04359096" w:rsidR="067E7A8D">
              <w:rPr>
                <w:rFonts w:ascii="Garamond" w:hAnsi="Garamond"/>
                <w:b/>
                <w:bCs/>
                <w:sz w:val="22"/>
                <w:szCs w:val="22"/>
              </w:rPr>
              <w:t xml:space="preserve"> </w:t>
            </w:r>
            <w:r w:rsidRPr="04359096" w:rsidR="067E7A8D">
              <w:rPr>
                <w:rFonts w:ascii="Palatino Linotype" w:hAnsi="Palatino Linotype" w:eastAsia="Palatino Linotype" w:cs="Palatino Linotype"/>
                <w:b/>
                <w:bCs/>
                <w:sz w:val="22"/>
                <w:szCs w:val="22"/>
              </w:rPr>
              <w:t>Julie Phillips</w:t>
            </w:r>
            <w:r w:rsidRPr="04359096" w:rsidR="0A18B5CD">
              <w:rPr>
                <w:rFonts w:ascii="Palatino Linotype" w:hAnsi="Palatino Linotype" w:eastAsia="Palatino Linotype" w:cs="Palatino Linotype"/>
                <w:b/>
                <w:bCs/>
                <w:sz w:val="22"/>
                <w:szCs w:val="22"/>
              </w:rPr>
              <w:t>, President</w:t>
            </w:r>
          </w:p>
        </w:tc>
      </w:tr>
      <w:tr w:rsidRPr="00167790" w:rsidR="007C6B08" w:rsidTr="6EA063DB" w14:paraId="25CD4DB1" w14:textId="77777777">
        <w:tc>
          <w:tcPr>
            <w:tcW w:w="5160" w:type="dxa"/>
            <w:vMerge/>
            <w:tcMar/>
          </w:tcPr>
          <w:p w:rsidRPr="00167790" w:rsidR="007C6B08" w:rsidP="00FB30ED" w:rsidRDefault="007C6B08" w14:paraId="2F9909DF" w14:textId="77777777">
            <w:pPr>
              <w:rPr>
                <w:rFonts w:ascii="Garamond" w:hAnsi="Garamond"/>
                <w:b/>
                <w:sz w:val="22"/>
              </w:rPr>
            </w:pPr>
          </w:p>
        </w:tc>
        <w:tc>
          <w:tcPr>
            <w:tcW w:w="360" w:type="dxa"/>
            <w:tcBorders>
              <w:top w:val="nil"/>
              <w:bottom w:val="nil"/>
            </w:tcBorders>
            <w:tcMar/>
          </w:tcPr>
          <w:p w:rsidRPr="00167790" w:rsidR="007C6B08" w:rsidP="00FB30ED" w:rsidRDefault="007C6B08" w14:paraId="1D1C7FD0" w14:textId="77777777">
            <w:pPr>
              <w:rPr>
                <w:rFonts w:ascii="Garamond" w:hAnsi="Garamond"/>
                <w:b/>
                <w:sz w:val="22"/>
              </w:rPr>
            </w:pPr>
          </w:p>
        </w:tc>
        <w:tc>
          <w:tcPr>
            <w:tcW w:w="5388" w:type="dxa"/>
            <w:gridSpan w:val="2"/>
            <w:vMerge/>
            <w:tcMar/>
          </w:tcPr>
          <w:p w:rsidRPr="00167790" w:rsidR="007C6B08" w:rsidP="00FB30ED" w:rsidRDefault="007C6B08" w14:paraId="69601332" w14:textId="77777777">
            <w:pPr>
              <w:rPr>
                <w:rFonts w:ascii="Garamond" w:hAnsi="Garamond"/>
                <w:b/>
                <w:sz w:val="22"/>
              </w:rPr>
            </w:pPr>
          </w:p>
        </w:tc>
      </w:tr>
      <w:tr w:rsidRPr="00167790" w:rsidR="007C6B08" w:rsidTr="6EA063DB" w14:paraId="1D0309D7" w14:textId="77777777">
        <w:tc>
          <w:tcPr>
            <w:tcW w:w="5160" w:type="dxa"/>
            <w:vMerge w:val="restart"/>
            <w:shd w:val="clear" w:color="auto" w:fill="auto"/>
            <w:tcMar/>
          </w:tcPr>
          <w:p w:rsidRPr="00167790" w:rsidR="007C6B08" w:rsidP="04359096" w:rsidRDefault="007C6B08" w14:paraId="502A41B0" w14:textId="3350A3DC">
            <w:pPr>
              <w:rPr>
                <w:rFonts w:ascii="Garamond" w:hAnsi="Garamond"/>
                <w:b/>
                <w:bCs/>
                <w:sz w:val="22"/>
                <w:szCs w:val="22"/>
              </w:rPr>
            </w:pPr>
            <w:r w:rsidRPr="23984FC2">
              <w:rPr>
                <w:rFonts w:ascii="Garamond" w:hAnsi="Garamond"/>
                <w:b/>
                <w:bCs/>
                <w:sz w:val="22"/>
                <w:szCs w:val="22"/>
              </w:rPr>
              <w:t>Address:</w:t>
            </w:r>
            <w:r w:rsidRPr="23984FC2" w:rsidR="755DCD48">
              <w:rPr>
                <w:rFonts w:ascii="Garamond" w:hAnsi="Garamond"/>
                <w:b/>
                <w:bCs/>
                <w:sz w:val="22"/>
                <w:szCs w:val="22"/>
              </w:rPr>
              <w:t xml:space="preserve"> </w:t>
            </w:r>
            <w:r w:rsidRPr="23984FC2" w:rsidR="755DCD48">
              <w:rPr>
                <w:rFonts w:ascii="Palatino Linotype" w:hAnsi="Palatino Linotype" w:eastAsia="Palatino Linotype" w:cs="Palatino Linotype"/>
                <w:b/>
                <w:bCs/>
                <w:color w:val="000000" w:themeColor="text1"/>
                <w:sz w:val="22"/>
                <w:szCs w:val="22"/>
              </w:rPr>
              <w:t>1075</w:t>
            </w:r>
            <w:r w:rsidRPr="23984FC2" w:rsidR="722A59C3">
              <w:rPr>
                <w:rFonts w:ascii="Palatino Linotype" w:hAnsi="Palatino Linotype" w:eastAsia="Palatino Linotype" w:cs="Palatino Linotype"/>
                <w:b/>
                <w:bCs/>
                <w:color w:val="000000" w:themeColor="text1"/>
                <w:sz w:val="22"/>
                <w:szCs w:val="22"/>
              </w:rPr>
              <w:t xml:space="preserve"> </w:t>
            </w:r>
            <w:hyperlink r:id="rId15">
              <w:r w:rsidRPr="23984FC2" w:rsidR="722A59C3">
                <w:rPr>
                  <w:rStyle w:val="Hyperlink"/>
                  <w:rFonts w:ascii="Palatino Linotype" w:hAnsi="Palatino Linotype" w:eastAsia="Palatino Linotype" w:cs="Palatino Linotype"/>
                  <w:b/>
                  <w:bCs/>
                  <w:color w:val="000000" w:themeColor="text1"/>
                  <w:sz w:val="22"/>
                  <w:szCs w:val="22"/>
                  <w:u w:val="none"/>
                </w:rPr>
                <w:t>Broad Ripple Ave, Ste 331,</w:t>
              </w:r>
            </w:hyperlink>
            <w:r w:rsidRPr="23984FC2" w:rsidR="19316030">
              <w:rPr>
                <w:rFonts w:ascii="Palatino Linotype" w:hAnsi="Palatino Linotype" w:eastAsia="Palatino Linotype" w:cs="Palatino Linotype"/>
                <w:b/>
                <w:bCs/>
                <w:color w:val="000000" w:themeColor="text1"/>
                <w:sz w:val="22"/>
                <w:szCs w:val="22"/>
              </w:rPr>
              <w:t xml:space="preserve">                     </w:t>
            </w:r>
            <w:r w:rsidRPr="23984FC2" w:rsidR="755DCD48">
              <w:rPr>
                <w:rFonts w:ascii="Palatino Linotype" w:hAnsi="Palatino Linotype" w:eastAsia="Palatino Linotype" w:cs="Palatino Linotype"/>
                <w:b/>
                <w:bCs/>
                <w:color w:val="000000" w:themeColor="text1"/>
                <w:sz w:val="22"/>
                <w:szCs w:val="22"/>
              </w:rPr>
              <w:t>Indianapolis, IN 46220</w:t>
            </w:r>
          </w:p>
        </w:tc>
        <w:tc>
          <w:tcPr>
            <w:tcW w:w="360" w:type="dxa"/>
            <w:tcBorders>
              <w:top w:val="nil"/>
              <w:bottom w:val="nil"/>
            </w:tcBorders>
            <w:tcMar/>
          </w:tcPr>
          <w:p w:rsidRPr="00167790" w:rsidR="007C6B08" w:rsidP="00FB30ED" w:rsidRDefault="007C6B08" w14:paraId="0026D43C" w14:textId="77777777">
            <w:pPr>
              <w:rPr>
                <w:rFonts w:ascii="Garamond" w:hAnsi="Garamond"/>
                <w:b/>
                <w:sz w:val="22"/>
              </w:rPr>
            </w:pPr>
          </w:p>
        </w:tc>
        <w:tc>
          <w:tcPr>
            <w:tcW w:w="5388" w:type="dxa"/>
            <w:gridSpan w:val="2"/>
            <w:vMerge w:val="restart"/>
            <w:tcMar/>
          </w:tcPr>
          <w:p w:rsidRPr="00167790" w:rsidR="007C6B08" w:rsidP="04359096" w:rsidRDefault="007C6B08" w14:paraId="366BEF05" w14:textId="176416B9">
            <w:pPr>
              <w:rPr>
                <w:rFonts w:ascii="Garamond" w:hAnsi="Garamond"/>
                <w:b/>
                <w:bCs/>
                <w:sz w:val="22"/>
                <w:szCs w:val="22"/>
              </w:rPr>
            </w:pPr>
            <w:r w:rsidRPr="04359096">
              <w:rPr>
                <w:rFonts w:ascii="Garamond" w:hAnsi="Garamond"/>
                <w:b/>
                <w:bCs/>
                <w:sz w:val="22"/>
                <w:szCs w:val="22"/>
              </w:rPr>
              <w:t>E-mail:</w:t>
            </w:r>
            <w:r w:rsidRPr="04359096" w:rsidR="37D481D5">
              <w:rPr>
                <w:rFonts w:ascii="Garamond" w:hAnsi="Garamond"/>
                <w:b/>
                <w:bCs/>
                <w:color w:val="000000" w:themeColor="text1"/>
                <w:sz w:val="22"/>
                <w:szCs w:val="22"/>
              </w:rPr>
              <w:t xml:space="preserve"> </w:t>
            </w:r>
            <w:hyperlink r:id="rId16">
              <w:r w:rsidRPr="04359096" w:rsidR="37D481D5">
                <w:rPr>
                  <w:rStyle w:val="Hyperlink"/>
                  <w:rFonts w:ascii="Palatino Linotype" w:hAnsi="Palatino Linotype" w:eastAsia="Palatino Linotype" w:cs="Palatino Linotype"/>
                  <w:b/>
                  <w:bCs/>
                  <w:color w:val="000000" w:themeColor="text1"/>
                  <w:sz w:val="22"/>
                  <w:szCs w:val="22"/>
                  <w:u w:val="none"/>
                </w:rPr>
                <w:t>jphillips@afitstaffing.com</w:t>
              </w:r>
            </w:hyperlink>
          </w:p>
          <w:p w:rsidRPr="00167790" w:rsidR="007C6B08" w:rsidP="04359096" w:rsidRDefault="007C6B08" w14:paraId="6CA8A65C" w14:textId="713523A7">
            <w:pPr>
              <w:rPr>
                <w:rFonts w:ascii="Garamond" w:hAnsi="Garamond"/>
                <w:b/>
                <w:bCs/>
                <w:sz w:val="22"/>
                <w:szCs w:val="22"/>
              </w:rPr>
            </w:pPr>
          </w:p>
        </w:tc>
      </w:tr>
      <w:tr w:rsidRPr="00167790" w:rsidR="007C6B08" w:rsidTr="6EA063DB" w14:paraId="0B49A391" w14:textId="77777777">
        <w:tc>
          <w:tcPr>
            <w:tcW w:w="5160" w:type="dxa"/>
            <w:vMerge/>
            <w:tcMar/>
          </w:tcPr>
          <w:p w:rsidRPr="00167790" w:rsidR="007C6B08" w:rsidP="00FB30ED" w:rsidRDefault="007C6B08" w14:paraId="189D4D0F" w14:textId="77777777">
            <w:pPr>
              <w:rPr>
                <w:rFonts w:ascii="Garamond" w:hAnsi="Garamond"/>
                <w:b/>
                <w:sz w:val="22"/>
              </w:rPr>
            </w:pPr>
          </w:p>
        </w:tc>
        <w:tc>
          <w:tcPr>
            <w:tcW w:w="360" w:type="dxa"/>
            <w:tcBorders>
              <w:top w:val="nil"/>
              <w:bottom w:val="nil"/>
            </w:tcBorders>
            <w:tcMar/>
          </w:tcPr>
          <w:p w:rsidRPr="00167790" w:rsidR="007C6B08" w:rsidP="00FB30ED" w:rsidRDefault="007C6B08" w14:paraId="65A1E4A8" w14:textId="77777777">
            <w:pPr>
              <w:rPr>
                <w:rFonts w:ascii="Garamond" w:hAnsi="Garamond"/>
                <w:b/>
                <w:sz w:val="22"/>
              </w:rPr>
            </w:pPr>
          </w:p>
        </w:tc>
        <w:tc>
          <w:tcPr>
            <w:tcW w:w="5388" w:type="dxa"/>
            <w:gridSpan w:val="2"/>
            <w:vMerge/>
            <w:tcMar/>
          </w:tcPr>
          <w:p w:rsidRPr="00167790" w:rsidR="007C6B08" w:rsidP="00FB30ED" w:rsidRDefault="007C6B08" w14:paraId="0ECDE151" w14:textId="77777777">
            <w:pPr>
              <w:rPr>
                <w:rFonts w:ascii="Garamond" w:hAnsi="Garamond"/>
                <w:b/>
                <w:sz w:val="22"/>
              </w:rPr>
            </w:pPr>
          </w:p>
        </w:tc>
      </w:tr>
      <w:tr w:rsidRPr="00167790" w:rsidR="007C6B08" w:rsidTr="6EA063DB" w14:paraId="35ECA528" w14:textId="77777777">
        <w:tc>
          <w:tcPr>
            <w:tcW w:w="5160" w:type="dxa"/>
            <w:vMerge/>
            <w:tcMar/>
          </w:tcPr>
          <w:p w:rsidRPr="00167790" w:rsidR="007C6B08" w:rsidP="00FB30ED" w:rsidRDefault="007C6B08" w14:paraId="23149B90" w14:textId="77777777">
            <w:pPr>
              <w:rPr>
                <w:rFonts w:ascii="Garamond" w:hAnsi="Garamond"/>
                <w:b/>
                <w:sz w:val="22"/>
              </w:rPr>
            </w:pPr>
          </w:p>
        </w:tc>
        <w:tc>
          <w:tcPr>
            <w:tcW w:w="360" w:type="dxa"/>
            <w:tcBorders>
              <w:top w:val="nil"/>
              <w:bottom w:val="nil"/>
            </w:tcBorders>
            <w:tcMar/>
          </w:tcPr>
          <w:p w:rsidRPr="00167790" w:rsidR="007C6B08" w:rsidP="00FB30ED" w:rsidRDefault="007C6B08" w14:paraId="68A0AB64" w14:textId="77777777">
            <w:pPr>
              <w:rPr>
                <w:rFonts w:ascii="Garamond" w:hAnsi="Garamond"/>
                <w:b/>
                <w:sz w:val="22"/>
              </w:rPr>
            </w:pPr>
          </w:p>
        </w:tc>
        <w:tc>
          <w:tcPr>
            <w:tcW w:w="2694" w:type="dxa"/>
            <w:vMerge w:val="restart"/>
            <w:tcMar/>
          </w:tcPr>
          <w:p w:rsidRPr="00167790" w:rsidR="007C6B08" w:rsidP="00FB30ED" w:rsidRDefault="007C6B08" w14:paraId="76DC117D" w14:textId="77777777">
            <w:pPr>
              <w:rPr>
                <w:rFonts w:ascii="Garamond" w:hAnsi="Garamond"/>
                <w:b/>
                <w:sz w:val="22"/>
              </w:rPr>
            </w:pPr>
            <w:r w:rsidRPr="00167790">
              <w:rPr>
                <w:rFonts w:ascii="Garamond" w:hAnsi="Garamond"/>
                <w:b/>
                <w:sz w:val="22"/>
              </w:rPr>
              <w:t xml:space="preserve">Telephone Number:  </w:t>
            </w:r>
          </w:p>
          <w:p w:rsidRPr="00167790" w:rsidR="007C6B08" w:rsidP="04359096" w:rsidRDefault="007C6B08" w14:paraId="7397D368" w14:textId="70295FB4">
            <w:pPr>
              <w:rPr>
                <w:rFonts w:ascii="Garamond" w:hAnsi="Garamond"/>
                <w:b/>
                <w:bCs/>
                <w:sz w:val="22"/>
                <w:szCs w:val="22"/>
              </w:rPr>
            </w:pPr>
            <w:r w:rsidRPr="04359096">
              <w:rPr>
                <w:rFonts w:ascii="Garamond" w:hAnsi="Garamond"/>
                <w:b/>
                <w:bCs/>
                <w:sz w:val="22"/>
                <w:szCs w:val="22"/>
              </w:rPr>
              <w:t xml:space="preserve"> </w:t>
            </w:r>
            <w:r w:rsidRPr="04359096">
              <w:rPr>
                <w:rFonts w:ascii="Palatino Linotype" w:hAnsi="Palatino Linotype" w:eastAsia="Palatino Linotype" w:cs="Palatino Linotype"/>
                <w:b/>
                <w:bCs/>
                <w:sz w:val="22"/>
                <w:szCs w:val="22"/>
              </w:rPr>
              <w:t>(</w:t>
            </w:r>
            <w:r w:rsidRPr="04359096" w:rsidR="74C968F5">
              <w:rPr>
                <w:rFonts w:ascii="Palatino Linotype" w:hAnsi="Palatino Linotype" w:eastAsia="Palatino Linotype" w:cs="Palatino Linotype"/>
                <w:b/>
                <w:bCs/>
                <w:sz w:val="22"/>
                <w:szCs w:val="22"/>
              </w:rPr>
              <w:t>317</w:t>
            </w:r>
            <w:r w:rsidRPr="04359096">
              <w:rPr>
                <w:rFonts w:ascii="Palatino Linotype" w:hAnsi="Palatino Linotype" w:eastAsia="Palatino Linotype" w:cs="Palatino Linotype"/>
                <w:b/>
                <w:bCs/>
                <w:sz w:val="22"/>
                <w:szCs w:val="22"/>
              </w:rPr>
              <w:t>)</w:t>
            </w:r>
            <w:r w:rsidRPr="04359096" w:rsidR="2317A510">
              <w:rPr>
                <w:rFonts w:ascii="Palatino Linotype" w:hAnsi="Palatino Linotype" w:eastAsia="Palatino Linotype" w:cs="Palatino Linotype"/>
                <w:b/>
                <w:bCs/>
                <w:sz w:val="22"/>
                <w:szCs w:val="22"/>
              </w:rPr>
              <w:t xml:space="preserve"> 418-5062</w:t>
            </w:r>
          </w:p>
        </w:tc>
        <w:tc>
          <w:tcPr>
            <w:tcW w:w="2694" w:type="dxa"/>
            <w:vMerge w:val="restart"/>
            <w:tcMar/>
          </w:tcPr>
          <w:p w:rsidRPr="00167790" w:rsidR="007C6B08" w:rsidP="00FB30ED" w:rsidRDefault="007C6B08" w14:paraId="2296254F" w14:textId="77777777">
            <w:pPr>
              <w:rPr>
                <w:rFonts w:ascii="Garamond" w:hAnsi="Garamond"/>
                <w:b/>
                <w:sz w:val="22"/>
              </w:rPr>
            </w:pPr>
            <w:r w:rsidRPr="00167790">
              <w:rPr>
                <w:rFonts w:ascii="Garamond" w:hAnsi="Garamond"/>
                <w:b/>
                <w:sz w:val="22"/>
              </w:rPr>
              <w:t>Fax Number:</w:t>
            </w:r>
          </w:p>
          <w:p w:rsidRPr="00167790" w:rsidR="007C6B08" w:rsidP="04359096" w:rsidRDefault="007C6B08" w14:paraId="75220A28" w14:textId="3C2A40AE">
            <w:pPr>
              <w:rPr>
                <w:rFonts w:ascii="Palatino Linotype" w:hAnsi="Palatino Linotype" w:eastAsia="Palatino Linotype" w:cs="Palatino Linotype"/>
                <w:b/>
                <w:bCs/>
                <w:sz w:val="22"/>
                <w:szCs w:val="22"/>
              </w:rPr>
            </w:pPr>
            <w:r w:rsidRPr="04359096">
              <w:rPr>
                <w:rFonts w:ascii="Palatino Linotype" w:hAnsi="Palatino Linotype" w:eastAsia="Palatino Linotype" w:cs="Palatino Linotype"/>
                <w:b/>
                <w:bCs/>
                <w:sz w:val="22"/>
                <w:szCs w:val="22"/>
              </w:rPr>
              <w:t>(</w:t>
            </w:r>
            <w:r w:rsidRPr="04359096" w:rsidR="0556E589">
              <w:rPr>
                <w:rFonts w:ascii="Palatino Linotype" w:hAnsi="Palatino Linotype" w:eastAsia="Palatino Linotype" w:cs="Palatino Linotype"/>
                <w:b/>
                <w:bCs/>
                <w:sz w:val="22"/>
                <w:szCs w:val="22"/>
              </w:rPr>
              <w:t>NA</w:t>
            </w:r>
            <w:r w:rsidRPr="04359096">
              <w:rPr>
                <w:rFonts w:ascii="Palatino Linotype" w:hAnsi="Palatino Linotype" w:eastAsia="Palatino Linotype" w:cs="Palatino Linotype"/>
                <w:b/>
                <w:bCs/>
                <w:sz w:val="22"/>
                <w:szCs w:val="22"/>
              </w:rPr>
              <w:t>)</w:t>
            </w:r>
          </w:p>
        </w:tc>
      </w:tr>
      <w:tr w:rsidRPr="00167790" w:rsidR="007C6B08" w:rsidTr="6EA063DB" w14:paraId="4811ED45" w14:textId="77777777">
        <w:tc>
          <w:tcPr>
            <w:tcW w:w="5160" w:type="dxa"/>
            <w:vMerge/>
            <w:tcMar/>
          </w:tcPr>
          <w:p w:rsidRPr="00167790" w:rsidR="007C6B08" w:rsidP="00FB30ED" w:rsidRDefault="007C6B08" w14:paraId="5288B67D" w14:textId="77777777">
            <w:pPr>
              <w:rPr>
                <w:rFonts w:ascii="Garamond" w:hAnsi="Garamond"/>
                <w:b/>
                <w:sz w:val="22"/>
              </w:rPr>
            </w:pPr>
          </w:p>
        </w:tc>
        <w:tc>
          <w:tcPr>
            <w:tcW w:w="360" w:type="dxa"/>
            <w:tcBorders>
              <w:top w:val="nil"/>
              <w:bottom w:val="nil"/>
            </w:tcBorders>
            <w:tcMar/>
          </w:tcPr>
          <w:p w:rsidRPr="00167790" w:rsidR="007C6B08" w:rsidP="00FB30ED" w:rsidRDefault="007C6B08" w14:paraId="61CDB3C6" w14:textId="77777777">
            <w:pPr>
              <w:rPr>
                <w:rFonts w:ascii="Garamond" w:hAnsi="Garamond"/>
                <w:b/>
                <w:sz w:val="22"/>
              </w:rPr>
            </w:pPr>
          </w:p>
        </w:tc>
        <w:tc>
          <w:tcPr>
            <w:tcW w:w="2694" w:type="dxa"/>
            <w:vMerge/>
            <w:tcMar/>
          </w:tcPr>
          <w:p w:rsidRPr="00167790" w:rsidR="007C6B08" w:rsidP="00FB30ED" w:rsidRDefault="007C6B08" w14:paraId="2B768F05" w14:textId="77777777">
            <w:pPr>
              <w:rPr>
                <w:rFonts w:ascii="Garamond" w:hAnsi="Garamond"/>
                <w:b/>
                <w:sz w:val="22"/>
              </w:rPr>
            </w:pPr>
          </w:p>
        </w:tc>
        <w:tc>
          <w:tcPr>
            <w:tcW w:w="2694" w:type="dxa"/>
            <w:vMerge/>
            <w:tcMar/>
          </w:tcPr>
          <w:p w:rsidRPr="00167790" w:rsidR="007C6B08" w:rsidP="00FB30ED" w:rsidRDefault="007C6B08" w14:paraId="7E596F5B" w14:textId="77777777">
            <w:pPr>
              <w:rPr>
                <w:rFonts w:ascii="Garamond" w:hAnsi="Garamond"/>
                <w:b/>
                <w:sz w:val="22"/>
              </w:rPr>
            </w:pPr>
          </w:p>
        </w:tc>
      </w:tr>
      <w:tr w:rsidRPr="00167790" w:rsidR="007C6B08" w:rsidTr="6EA063DB" w14:paraId="6F7452E6" w14:textId="77777777">
        <w:tc>
          <w:tcPr>
            <w:tcW w:w="5160" w:type="dxa"/>
            <w:tcMar/>
          </w:tcPr>
          <w:p w:rsidRPr="00167790" w:rsidR="00F231B1" w:rsidP="6EA063DB" w:rsidRDefault="00F231B1" w14:paraId="72C8499A" w14:textId="728F2064">
            <w:pPr>
              <w:rPr>
                <w:rFonts w:ascii="Garamond" w:hAnsi="Garamond"/>
                <w:b w:val="1"/>
                <w:bCs w:val="1"/>
                <w:sz w:val="22"/>
                <w:szCs w:val="22"/>
                <w:highlight w:val="yellow"/>
              </w:rPr>
            </w:pPr>
            <w:r w:rsidRPr="6EA063DB" w:rsidR="1620EA72">
              <w:rPr>
                <w:rFonts w:ascii="Garamond" w:hAnsi="Garamond"/>
                <w:b w:val="1"/>
                <w:bCs w:val="1"/>
                <w:sz w:val="22"/>
                <w:szCs w:val="22"/>
              </w:rPr>
              <w:t>Sub-Contract Amount:</w:t>
            </w:r>
            <w:r w:rsidRPr="6EA063DB" w:rsidR="001F698B">
              <w:rPr>
                <w:rFonts w:ascii="Garamond" w:hAnsi="Garamond"/>
                <w:b w:val="1"/>
                <w:bCs w:val="1"/>
                <w:sz w:val="22"/>
                <w:szCs w:val="22"/>
              </w:rPr>
              <w:t xml:space="preserve"> </w:t>
            </w:r>
            <w:r w:rsidRPr="6EA063DB" w:rsidR="5B9F7E2D">
              <w:rPr>
                <w:rFonts w:ascii="Garamond" w:hAnsi="Garamond"/>
                <w:b w:val="1"/>
                <w:bCs w:val="1"/>
                <w:sz w:val="22"/>
                <w:szCs w:val="22"/>
              </w:rPr>
              <w:t>$1,730,817.90</w:t>
            </w:r>
          </w:p>
          <w:p w:rsidRPr="00167790" w:rsidR="00F231B1" w:rsidP="00FB30ED" w:rsidRDefault="00F231B1" w14:paraId="08BC9B79" w14:textId="77777777">
            <w:pPr>
              <w:rPr>
                <w:rFonts w:ascii="Garamond" w:hAnsi="Garamond"/>
                <w:b/>
                <w:sz w:val="22"/>
              </w:rPr>
            </w:pPr>
          </w:p>
          <w:p w:rsidRPr="00167790" w:rsidR="00F231B1" w:rsidP="04359096" w:rsidRDefault="2A1E286C" w14:paraId="46A5349E" w14:textId="3D3E81FC">
            <w:pPr>
              <w:pBdr>
                <w:top w:val="single" w:color="auto" w:sz="4" w:space="1"/>
                <w:left w:val="single" w:color="auto" w:sz="4" w:space="4"/>
                <w:bottom w:val="single" w:color="auto" w:sz="4" w:space="1"/>
                <w:right w:val="single" w:color="auto" w:sz="4" w:space="4"/>
              </w:pBdr>
              <w:rPr>
                <w:rFonts w:ascii="Garamond" w:hAnsi="Garamond"/>
                <w:b/>
                <w:bCs/>
                <w:sz w:val="22"/>
                <w:szCs w:val="22"/>
              </w:rPr>
            </w:pPr>
            <w:r w:rsidRPr="58FBF435">
              <w:rPr>
                <w:rFonts w:ascii="Garamond" w:hAnsi="Garamond"/>
                <w:b/>
                <w:bCs/>
                <w:sz w:val="22"/>
                <w:szCs w:val="22"/>
              </w:rPr>
              <w:t>Sub-Contract Percentage of Total Bid:</w:t>
            </w:r>
            <w:r w:rsidRPr="58FBF435" w:rsidR="670BA898">
              <w:rPr>
                <w:rFonts w:ascii="Garamond" w:hAnsi="Garamond"/>
                <w:b/>
                <w:bCs/>
                <w:sz w:val="22"/>
                <w:szCs w:val="22"/>
              </w:rPr>
              <w:t xml:space="preserve"> </w:t>
            </w:r>
            <w:r w:rsidRPr="58FBF435" w:rsidR="09115459">
              <w:rPr>
                <w:rFonts w:ascii="Garamond" w:hAnsi="Garamond"/>
                <w:b/>
                <w:bCs/>
                <w:sz w:val="22"/>
                <w:szCs w:val="22"/>
              </w:rPr>
              <w:t>10</w:t>
            </w:r>
            <w:r w:rsidRPr="58FBF435" w:rsidR="670BA898">
              <w:rPr>
                <w:rFonts w:ascii="Palatino Linotype" w:hAnsi="Palatino Linotype" w:eastAsia="Palatino Linotype" w:cs="Palatino Linotype"/>
                <w:b/>
                <w:bCs/>
                <w:sz w:val="22"/>
                <w:szCs w:val="22"/>
              </w:rPr>
              <w:t>%</w:t>
            </w:r>
          </w:p>
          <w:p w:rsidRPr="00167790" w:rsidR="00F231B1" w:rsidP="00FB30ED" w:rsidRDefault="00F231B1" w14:paraId="4AE06C10" w14:textId="77777777">
            <w:pPr>
              <w:pBdr>
                <w:top w:val="single" w:color="auto" w:sz="4" w:space="1"/>
                <w:left w:val="single" w:color="auto" w:sz="4" w:space="4"/>
                <w:bottom w:val="single" w:color="auto" w:sz="4" w:space="1"/>
                <w:right w:val="single" w:color="auto" w:sz="4" w:space="4"/>
              </w:pBdr>
              <w:rPr>
                <w:rFonts w:ascii="Garamond" w:hAnsi="Garamond"/>
                <w:b/>
                <w:sz w:val="22"/>
              </w:rPr>
            </w:pPr>
          </w:p>
          <w:p w:rsidRPr="00167790" w:rsidR="007C6B08" w:rsidP="00FB30ED" w:rsidRDefault="007C6B08" w14:paraId="1E9E7369" w14:textId="77777777">
            <w:pPr>
              <w:rPr>
                <w:rFonts w:ascii="Garamond" w:hAnsi="Garamond"/>
                <w:b/>
                <w:sz w:val="22"/>
              </w:rPr>
            </w:pPr>
          </w:p>
        </w:tc>
        <w:tc>
          <w:tcPr>
            <w:tcW w:w="360" w:type="dxa"/>
            <w:tcBorders>
              <w:top w:val="nil"/>
              <w:bottom w:val="nil"/>
            </w:tcBorders>
            <w:tcMar/>
          </w:tcPr>
          <w:p w:rsidRPr="00167790" w:rsidR="007C6B08" w:rsidP="00FB30ED" w:rsidRDefault="007C6B08" w14:paraId="3FBE5591" w14:textId="77777777">
            <w:pPr>
              <w:rPr>
                <w:rFonts w:ascii="Garamond" w:hAnsi="Garamond"/>
                <w:b/>
                <w:sz w:val="22"/>
              </w:rPr>
            </w:pPr>
          </w:p>
        </w:tc>
        <w:tc>
          <w:tcPr>
            <w:tcW w:w="5388" w:type="dxa"/>
            <w:gridSpan w:val="2"/>
            <w:tcMar/>
          </w:tcPr>
          <w:p w:rsidRPr="00167790" w:rsidR="007C6B08" w:rsidP="00FB30ED" w:rsidRDefault="007C6B08" w14:paraId="03E56E07" w14:textId="3C146FE0">
            <w:pPr>
              <w:rPr>
                <w:rFonts w:ascii="Garamond" w:hAnsi="Garamond"/>
                <w:b/>
                <w:sz w:val="22"/>
              </w:rPr>
            </w:pPr>
            <w:r w:rsidRPr="00167790">
              <w:rPr>
                <w:rFonts w:ascii="Garamond" w:hAnsi="Garamond"/>
                <w:b/>
                <w:sz w:val="22"/>
              </w:rPr>
              <w:t>Describe service/product to be provided</w:t>
            </w:r>
            <w:r w:rsidRPr="00167790" w:rsidR="00E37000">
              <w:rPr>
                <w:rFonts w:ascii="Garamond" w:hAnsi="Garamond"/>
                <w:b/>
                <w:sz w:val="22"/>
              </w:rPr>
              <w:t xml:space="preserve"> and </w:t>
            </w:r>
            <w:r w:rsidRPr="00167790" w:rsidR="00E37000">
              <w:rPr>
                <w:rFonts w:ascii="Garamond" w:hAnsi="Garamond"/>
                <w:b/>
                <w:sz w:val="22"/>
                <w:u w:val="single"/>
              </w:rPr>
              <w:t xml:space="preserve">how this is </w:t>
            </w:r>
            <w:r w:rsidRPr="00041AA9" w:rsidR="00E37000">
              <w:rPr>
                <w:rFonts w:ascii="Garamond" w:hAnsi="Garamond"/>
                <w:b/>
                <w:sz w:val="22"/>
                <w:szCs w:val="22"/>
                <w:u w:val="single"/>
              </w:rPr>
              <w:t xml:space="preserve">a </w:t>
            </w:r>
            <w:r w:rsidRPr="00041AA9" w:rsidR="00041AA9">
              <w:rPr>
                <w:rFonts w:ascii="Garamond" w:hAnsi="Garamond" w:cs="Calibri"/>
                <w:b/>
                <w:sz w:val="22"/>
                <w:szCs w:val="22"/>
                <w:u w:val="single"/>
              </w:rPr>
              <w:t xml:space="preserve">Valuable Scope Contribution </w:t>
            </w:r>
            <w:r w:rsidRPr="00041AA9" w:rsidR="00E37000">
              <w:rPr>
                <w:rFonts w:ascii="Garamond" w:hAnsi="Garamond"/>
                <w:b/>
                <w:sz w:val="22"/>
                <w:szCs w:val="22"/>
                <w:u w:val="single"/>
              </w:rPr>
              <w:t>of</w:t>
            </w:r>
            <w:r w:rsidRPr="00167790" w:rsidR="00E37000">
              <w:rPr>
                <w:rFonts w:ascii="Garamond" w:hAnsi="Garamond"/>
                <w:b/>
                <w:sz w:val="22"/>
                <w:u w:val="single"/>
              </w:rPr>
              <w:t xml:space="preserve"> the Contract</w:t>
            </w:r>
            <w:r w:rsidRPr="00167790">
              <w:rPr>
                <w:rFonts w:ascii="Garamond" w:hAnsi="Garamond"/>
                <w:b/>
                <w:sz w:val="22"/>
                <w:u w:val="single"/>
              </w:rPr>
              <w:t>:</w:t>
            </w:r>
          </w:p>
          <w:p w:rsidRPr="00167790" w:rsidR="007C6B08" w:rsidP="04359096" w:rsidRDefault="1088A06E" w14:paraId="13BAA790" w14:textId="7261C92F">
            <w:pPr>
              <w:rPr>
                <w:rFonts w:ascii="Palatino Linotype" w:hAnsi="Palatino Linotype" w:eastAsia="Palatino Linotype" w:cs="Palatino Linotype"/>
                <w:b/>
                <w:bCs/>
                <w:sz w:val="22"/>
                <w:szCs w:val="22"/>
              </w:rPr>
            </w:pPr>
            <w:r w:rsidRPr="04359096">
              <w:rPr>
                <w:rFonts w:ascii="Palatino Linotype" w:hAnsi="Palatino Linotype" w:eastAsia="Palatino Linotype" w:cs="Palatino Linotype"/>
                <w:b/>
                <w:bCs/>
                <w:sz w:val="22"/>
                <w:szCs w:val="22"/>
              </w:rPr>
              <w:t xml:space="preserve">This company will provide </w:t>
            </w:r>
            <w:r w:rsidRPr="04359096" w:rsidR="35C49BD3">
              <w:rPr>
                <w:rFonts w:ascii="Palatino Linotype" w:hAnsi="Palatino Linotype" w:eastAsia="Palatino Linotype" w:cs="Palatino Linotype"/>
                <w:b/>
                <w:bCs/>
                <w:sz w:val="22"/>
                <w:szCs w:val="22"/>
              </w:rPr>
              <w:t>highly skilled techn</w:t>
            </w:r>
            <w:r w:rsidRPr="04359096" w:rsidR="7635CBC3">
              <w:rPr>
                <w:rFonts w:ascii="Palatino Linotype" w:hAnsi="Palatino Linotype" w:eastAsia="Palatino Linotype" w:cs="Palatino Linotype"/>
                <w:b/>
                <w:bCs/>
                <w:sz w:val="22"/>
                <w:szCs w:val="22"/>
              </w:rPr>
              <w:t>ical</w:t>
            </w:r>
            <w:r w:rsidRPr="04359096" w:rsidR="35C49BD3">
              <w:rPr>
                <w:rFonts w:ascii="Palatino Linotype" w:hAnsi="Palatino Linotype" w:eastAsia="Palatino Linotype" w:cs="Palatino Linotype"/>
                <w:b/>
                <w:bCs/>
                <w:sz w:val="22"/>
                <w:szCs w:val="22"/>
              </w:rPr>
              <w:t xml:space="preserve"> </w:t>
            </w:r>
            <w:r w:rsidRPr="04359096" w:rsidR="39F1177E">
              <w:rPr>
                <w:rFonts w:ascii="Palatino Linotype" w:hAnsi="Palatino Linotype" w:eastAsia="Palatino Linotype" w:cs="Palatino Linotype"/>
                <w:b/>
                <w:bCs/>
                <w:sz w:val="22"/>
                <w:szCs w:val="22"/>
              </w:rPr>
              <w:t xml:space="preserve">and project management </w:t>
            </w:r>
            <w:r w:rsidRPr="04359096" w:rsidR="1A581406">
              <w:rPr>
                <w:rFonts w:ascii="Palatino Linotype" w:hAnsi="Palatino Linotype" w:eastAsia="Palatino Linotype" w:cs="Palatino Linotype"/>
                <w:b/>
                <w:bCs/>
                <w:sz w:val="22"/>
                <w:szCs w:val="22"/>
              </w:rPr>
              <w:t>staff</w:t>
            </w:r>
            <w:r w:rsidRPr="04359096" w:rsidR="575D3F4E">
              <w:rPr>
                <w:rFonts w:ascii="Palatino Linotype" w:hAnsi="Palatino Linotype" w:eastAsia="Palatino Linotype" w:cs="Palatino Linotype"/>
                <w:b/>
                <w:bCs/>
                <w:sz w:val="22"/>
                <w:szCs w:val="22"/>
              </w:rPr>
              <w:t>ing</w:t>
            </w:r>
            <w:r w:rsidRPr="04359096" w:rsidR="1A581406">
              <w:rPr>
                <w:rFonts w:ascii="Palatino Linotype" w:hAnsi="Palatino Linotype" w:eastAsia="Palatino Linotype" w:cs="Palatino Linotype"/>
                <w:b/>
                <w:bCs/>
                <w:sz w:val="22"/>
                <w:szCs w:val="22"/>
              </w:rPr>
              <w:t xml:space="preserve"> for project </w:t>
            </w:r>
            <w:r w:rsidRPr="04359096" w:rsidR="19D7F4D1">
              <w:rPr>
                <w:rFonts w:ascii="Palatino Linotype" w:hAnsi="Palatino Linotype" w:eastAsia="Palatino Linotype" w:cs="Palatino Linotype"/>
                <w:b/>
                <w:bCs/>
                <w:sz w:val="22"/>
                <w:szCs w:val="22"/>
              </w:rPr>
              <w:t>implementation</w:t>
            </w:r>
            <w:r w:rsidRPr="04359096" w:rsidR="64C9A925">
              <w:rPr>
                <w:rFonts w:ascii="Palatino Linotype" w:hAnsi="Palatino Linotype" w:eastAsia="Palatino Linotype" w:cs="Palatino Linotype"/>
                <w:b/>
                <w:bCs/>
                <w:sz w:val="22"/>
                <w:szCs w:val="22"/>
              </w:rPr>
              <w:t xml:space="preserve"> support.</w:t>
            </w:r>
          </w:p>
          <w:p w:rsidRPr="00167790" w:rsidR="007C6B08" w:rsidP="00FB30ED" w:rsidRDefault="007C6B08" w14:paraId="7ABAE872" w14:textId="77777777">
            <w:pPr>
              <w:rPr>
                <w:rFonts w:ascii="Garamond" w:hAnsi="Garamond"/>
                <w:b/>
                <w:sz w:val="22"/>
              </w:rPr>
            </w:pPr>
          </w:p>
        </w:tc>
      </w:tr>
      <w:tr w:rsidRPr="00167790" w:rsidR="007C6B08" w:rsidTr="6EA063DB" w14:paraId="26329290" w14:textId="77777777">
        <w:tc>
          <w:tcPr>
            <w:tcW w:w="10908" w:type="dxa"/>
            <w:gridSpan w:val="4"/>
            <w:tcMar/>
          </w:tcPr>
          <w:p w:rsidRPr="00167790" w:rsidR="007C6B08" w:rsidP="04359096" w:rsidRDefault="007C6B08" w14:paraId="16DC8DA4" w14:textId="74B573A6">
            <w:pPr>
              <w:rPr>
                <w:rFonts w:ascii="Palatino Linotype" w:hAnsi="Palatino Linotype" w:eastAsia="Palatino Linotype" w:cs="Palatino Linotype"/>
                <w:b/>
                <w:bCs/>
                <w:sz w:val="22"/>
                <w:szCs w:val="22"/>
              </w:rPr>
            </w:pPr>
            <w:r w:rsidRPr="04359096">
              <w:rPr>
                <w:rFonts w:ascii="Garamond" w:hAnsi="Garamond"/>
                <w:b/>
                <w:bCs/>
                <w:sz w:val="22"/>
                <w:szCs w:val="22"/>
              </w:rPr>
              <w:t>Provide approximate dates when Sub-Contractor will perform on this project:</w:t>
            </w:r>
            <w:r w:rsidRPr="04359096" w:rsidR="7BE3A251">
              <w:rPr>
                <w:rFonts w:ascii="Garamond" w:hAnsi="Garamond"/>
                <w:b/>
                <w:bCs/>
                <w:sz w:val="22"/>
                <w:szCs w:val="22"/>
              </w:rPr>
              <w:t xml:space="preserve"> </w:t>
            </w:r>
            <w:r w:rsidR="00746D9D">
              <w:rPr>
                <w:rFonts w:ascii="Garamond" w:hAnsi="Garamond"/>
                <w:b/>
                <w:bCs/>
                <w:sz w:val="22"/>
                <w:szCs w:val="22"/>
              </w:rPr>
              <w:t>12</w:t>
            </w:r>
            <w:r w:rsidRPr="04359096" w:rsidR="7BE3A251">
              <w:rPr>
                <w:rFonts w:ascii="Palatino Linotype" w:hAnsi="Palatino Linotype" w:eastAsia="Palatino Linotype" w:cs="Palatino Linotype"/>
                <w:b/>
                <w:bCs/>
                <w:sz w:val="22"/>
                <w:szCs w:val="22"/>
              </w:rPr>
              <w:t xml:space="preserve">/1/2020 to </w:t>
            </w:r>
            <w:r w:rsidR="00746D9D">
              <w:rPr>
                <w:rFonts w:ascii="Palatino Linotype" w:hAnsi="Palatino Linotype" w:eastAsia="Palatino Linotype" w:cs="Palatino Linotype"/>
                <w:b/>
                <w:bCs/>
                <w:sz w:val="22"/>
                <w:szCs w:val="22"/>
              </w:rPr>
              <w:t>11</w:t>
            </w:r>
            <w:r w:rsidRPr="04359096" w:rsidR="1267E18B">
              <w:rPr>
                <w:rFonts w:ascii="Palatino Linotype" w:hAnsi="Palatino Linotype" w:eastAsia="Palatino Linotype" w:cs="Palatino Linotype"/>
                <w:b/>
                <w:bCs/>
                <w:sz w:val="22"/>
                <w:szCs w:val="22"/>
              </w:rPr>
              <w:t>/3</w:t>
            </w:r>
            <w:r w:rsidR="005F6E25">
              <w:rPr>
                <w:rFonts w:ascii="Palatino Linotype" w:hAnsi="Palatino Linotype" w:eastAsia="Palatino Linotype" w:cs="Palatino Linotype"/>
                <w:b/>
                <w:bCs/>
                <w:sz w:val="22"/>
                <w:szCs w:val="22"/>
              </w:rPr>
              <w:t>0</w:t>
            </w:r>
            <w:r w:rsidRPr="04359096" w:rsidR="1267E18B">
              <w:rPr>
                <w:rFonts w:ascii="Palatino Linotype" w:hAnsi="Palatino Linotype" w:eastAsia="Palatino Linotype" w:cs="Palatino Linotype"/>
                <w:b/>
                <w:bCs/>
                <w:sz w:val="22"/>
                <w:szCs w:val="22"/>
              </w:rPr>
              <w:t>/2022</w:t>
            </w:r>
          </w:p>
        </w:tc>
      </w:tr>
    </w:tbl>
    <w:p w:rsidRPr="00167790" w:rsidR="00AD6963" w:rsidP="00AD6963" w:rsidRDefault="00AD6963" w14:paraId="7D2D6AD0" w14:textId="77777777">
      <w:pPr>
        <w:ind w:right="720"/>
        <w:rPr>
          <w:rFonts w:ascii="Garamond" w:hAnsi="Garamond"/>
          <w:sz w:val="22"/>
        </w:rPr>
      </w:pPr>
    </w:p>
    <w:tbl>
      <w:tblPr>
        <w:tblW w:w="0" w:type="auto"/>
        <w:tblInd w:w="108" w:type="dxa"/>
        <w:tblLook w:val="01E0" w:firstRow="1" w:lastRow="1" w:firstColumn="1" w:lastColumn="1" w:noHBand="0" w:noVBand="0"/>
      </w:tblPr>
      <w:tblGrid>
        <w:gridCol w:w="5017"/>
        <w:gridCol w:w="443"/>
        <w:gridCol w:w="5232"/>
      </w:tblGrid>
      <w:tr w:rsidRPr="00167790" w:rsidR="00AD6963" w:rsidTr="4E730FF5" w14:paraId="42555802" w14:textId="77777777">
        <w:tc>
          <w:tcPr>
            <w:tcW w:w="5130" w:type="dxa"/>
            <w:tcBorders>
              <w:bottom w:val="single" w:color="auto" w:sz="4" w:space="0"/>
            </w:tcBorders>
            <w:tcMar/>
          </w:tcPr>
          <w:p w:rsidRPr="00167790" w:rsidR="00AD6963" w:rsidP="04359096" w:rsidRDefault="1A8105A0" w14:paraId="526798DC" w14:textId="4281B527">
            <w:pPr>
              <w:rPr>
                <w:rFonts w:ascii="Garamond" w:hAnsi="Garamond"/>
                <w:sz w:val="22"/>
                <w:szCs w:val="22"/>
              </w:rPr>
            </w:pPr>
            <w:r w:rsidRPr="04359096">
              <w:rPr>
                <w:rFonts w:ascii="Garamond" w:hAnsi="Garamond"/>
                <w:sz w:val="22"/>
                <w:szCs w:val="22"/>
              </w:rPr>
              <w:t>Business &amp; Decision No</w:t>
            </w:r>
            <w:r w:rsidR="00B4092D">
              <w:rPr>
                <w:rFonts w:ascii="Garamond" w:hAnsi="Garamond"/>
                <w:sz w:val="22"/>
                <w:szCs w:val="22"/>
              </w:rPr>
              <w:t>r</w:t>
            </w:r>
            <w:r w:rsidRPr="04359096">
              <w:rPr>
                <w:rFonts w:ascii="Garamond" w:hAnsi="Garamond"/>
                <w:sz w:val="22"/>
                <w:szCs w:val="22"/>
              </w:rPr>
              <w:t xml:space="preserve">th America (PA) </w:t>
            </w:r>
            <w:r w:rsidRPr="04359096" w:rsidR="3E4FAF12">
              <w:rPr>
                <w:rFonts w:ascii="Garamond" w:hAnsi="Garamond"/>
                <w:sz w:val="22"/>
                <w:szCs w:val="22"/>
              </w:rPr>
              <w:t>Inc.</w:t>
            </w:r>
          </w:p>
        </w:tc>
        <w:tc>
          <w:tcPr>
            <w:tcW w:w="450" w:type="dxa"/>
            <w:tcMar/>
          </w:tcPr>
          <w:p w:rsidRPr="00167790" w:rsidR="00FD302B" w:rsidP="00AD6963" w:rsidRDefault="00FD302B" w14:paraId="6B600DF4" w14:textId="77777777">
            <w:pPr>
              <w:rPr>
                <w:rFonts w:ascii="Garamond" w:hAnsi="Garamond"/>
                <w:sz w:val="22"/>
              </w:rPr>
            </w:pPr>
          </w:p>
        </w:tc>
        <w:tc>
          <w:tcPr>
            <w:tcW w:w="5328" w:type="dxa"/>
            <w:tcBorders>
              <w:bottom w:val="single" w:color="auto" w:sz="4" w:space="0"/>
            </w:tcBorders>
            <w:tcMar/>
          </w:tcPr>
          <w:p w:rsidRPr="00167790" w:rsidR="00AD6963" w:rsidP="04359096" w:rsidRDefault="3E4FAF12" w14:paraId="5F044845" w14:textId="2A55093E">
            <w:pPr>
              <w:rPr>
                <w:rFonts w:ascii="Garamond" w:hAnsi="Garamond"/>
                <w:sz w:val="22"/>
                <w:szCs w:val="22"/>
              </w:rPr>
            </w:pPr>
            <w:r w:rsidRPr="04359096">
              <w:rPr>
                <w:rFonts w:ascii="Garamond" w:hAnsi="Garamond"/>
                <w:sz w:val="22"/>
                <w:szCs w:val="22"/>
              </w:rPr>
              <w:t>443-454-5162</w:t>
            </w:r>
          </w:p>
        </w:tc>
      </w:tr>
      <w:tr w:rsidRPr="00167790" w:rsidR="00AD6963" w:rsidTr="4E730FF5" w14:paraId="49F4350C" w14:textId="77777777">
        <w:tc>
          <w:tcPr>
            <w:tcW w:w="5130" w:type="dxa"/>
            <w:tcBorders>
              <w:top w:val="single" w:color="auto" w:sz="4" w:space="0"/>
            </w:tcBorders>
            <w:tcMar/>
          </w:tcPr>
          <w:p w:rsidRPr="00167790" w:rsidR="00AD6963" w:rsidP="00AD6963" w:rsidRDefault="00FD302B" w14:paraId="5F1E0F81" w14:textId="77777777">
            <w:pPr>
              <w:rPr>
                <w:rFonts w:ascii="Garamond" w:hAnsi="Garamond"/>
                <w:sz w:val="22"/>
              </w:rPr>
            </w:pPr>
            <w:r w:rsidRPr="00167790">
              <w:rPr>
                <w:rFonts w:ascii="Garamond" w:hAnsi="Garamond"/>
                <w:sz w:val="22"/>
              </w:rPr>
              <w:t>Respondent Firm</w:t>
            </w:r>
          </w:p>
          <w:p w:rsidRPr="00167790" w:rsidR="00FD302B" w:rsidP="04359096" w:rsidRDefault="63D87D88" w14:paraId="1F45AC58" w14:textId="1EF4691B">
            <w:pPr>
              <w:rPr>
                <w:rFonts w:ascii="Garamond" w:hAnsi="Garamond"/>
                <w:sz w:val="22"/>
                <w:szCs w:val="22"/>
              </w:rPr>
            </w:pPr>
            <w:r w:rsidRPr="04359096">
              <w:rPr>
                <w:rFonts w:ascii="Garamond" w:hAnsi="Garamond"/>
                <w:sz w:val="22"/>
                <w:szCs w:val="22"/>
              </w:rPr>
              <w:t>15333 N. Pima Road, Suite 103</w:t>
            </w:r>
          </w:p>
        </w:tc>
        <w:tc>
          <w:tcPr>
            <w:tcW w:w="450" w:type="dxa"/>
            <w:tcMar/>
          </w:tcPr>
          <w:p w:rsidRPr="00167790" w:rsidR="00AD6963" w:rsidP="00AD6963" w:rsidRDefault="00AD6963" w14:paraId="4EF175B3" w14:textId="77777777">
            <w:pPr>
              <w:rPr>
                <w:rFonts w:ascii="Garamond" w:hAnsi="Garamond"/>
                <w:sz w:val="22"/>
              </w:rPr>
            </w:pPr>
          </w:p>
        </w:tc>
        <w:tc>
          <w:tcPr>
            <w:tcW w:w="5328" w:type="dxa"/>
            <w:tcBorders>
              <w:top w:val="single" w:color="auto" w:sz="4" w:space="0"/>
            </w:tcBorders>
            <w:tcMar/>
          </w:tcPr>
          <w:p w:rsidRPr="00167790" w:rsidR="00FD302B" w:rsidP="00AD6963" w:rsidRDefault="00FD302B" w14:paraId="203D23AE" w14:textId="77777777">
            <w:pPr>
              <w:rPr>
                <w:rFonts w:ascii="Garamond" w:hAnsi="Garamond"/>
                <w:sz w:val="22"/>
              </w:rPr>
            </w:pPr>
            <w:r w:rsidRPr="00167790">
              <w:rPr>
                <w:rFonts w:ascii="Garamond" w:hAnsi="Garamond"/>
                <w:sz w:val="22"/>
              </w:rPr>
              <w:t>Telephone Number</w:t>
            </w:r>
          </w:p>
          <w:p w:rsidRPr="00167790" w:rsidR="00AD6963" w:rsidP="04359096" w:rsidRDefault="00E09847" w14:paraId="648E80E8" w14:textId="7C03CAA9">
            <w:pPr>
              <w:rPr>
                <w:rFonts w:ascii="Garamond" w:hAnsi="Garamond"/>
                <w:sz w:val="22"/>
                <w:szCs w:val="22"/>
              </w:rPr>
            </w:pPr>
            <w:r w:rsidRPr="04359096">
              <w:rPr>
                <w:rFonts w:ascii="Garamond" w:hAnsi="Garamond"/>
                <w:sz w:val="22"/>
                <w:szCs w:val="22"/>
              </w:rPr>
              <w:t>NA</w:t>
            </w:r>
          </w:p>
        </w:tc>
      </w:tr>
      <w:tr w:rsidRPr="00167790" w:rsidR="00FD302B" w:rsidTr="4E730FF5" w14:paraId="6060CDEB" w14:textId="77777777">
        <w:tc>
          <w:tcPr>
            <w:tcW w:w="5130" w:type="dxa"/>
            <w:tcBorders>
              <w:top w:val="single" w:color="auto" w:sz="4" w:space="0"/>
            </w:tcBorders>
            <w:tcMar/>
          </w:tcPr>
          <w:p w:rsidRPr="00167790" w:rsidR="00FD302B" w:rsidP="00AD6963" w:rsidRDefault="00FD302B" w14:paraId="38A3F55C" w14:textId="77777777">
            <w:pPr>
              <w:rPr>
                <w:rFonts w:ascii="Garamond" w:hAnsi="Garamond"/>
                <w:sz w:val="22"/>
              </w:rPr>
            </w:pPr>
            <w:r w:rsidRPr="00167790">
              <w:rPr>
                <w:rFonts w:ascii="Garamond" w:hAnsi="Garamond"/>
                <w:sz w:val="22"/>
              </w:rPr>
              <w:t>Address</w:t>
            </w:r>
          </w:p>
        </w:tc>
        <w:tc>
          <w:tcPr>
            <w:tcW w:w="450" w:type="dxa"/>
            <w:tcMar/>
          </w:tcPr>
          <w:p w:rsidRPr="00167790" w:rsidR="00FD302B" w:rsidP="00AD6963" w:rsidRDefault="00FD302B" w14:paraId="0508A8C3" w14:textId="77777777">
            <w:pPr>
              <w:rPr>
                <w:rFonts w:ascii="Garamond" w:hAnsi="Garamond"/>
                <w:sz w:val="22"/>
              </w:rPr>
            </w:pPr>
          </w:p>
        </w:tc>
        <w:tc>
          <w:tcPr>
            <w:tcW w:w="5328" w:type="dxa"/>
            <w:tcBorders>
              <w:top w:val="single" w:color="auto" w:sz="4" w:space="0"/>
            </w:tcBorders>
            <w:tcMar/>
          </w:tcPr>
          <w:p w:rsidRPr="00167790" w:rsidR="00FD302B" w:rsidP="00AD6963" w:rsidRDefault="00FD302B" w14:paraId="383EE841" w14:textId="77777777">
            <w:pPr>
              <w:rPr>
                <w:rFonts w:ascii="Garamond" w:hAnsi="Garamond"/>
                <w:sz w:val="22"/>
              </w:rPr>
            </w:pPr>
            <w:r w:rsidRPr="00167790">
              <w:rPr>
                <w:rFonts w:ascii="Garamond" w:hAnsi="Garamond"/>
                <w:sz w:val="22"/>
              </w:rPr>
              <w:t>Fax Number</w:t>
            </w:r>
          </w:p>
        </w:tc>
      </w:tr>
      <w:tr w:rsidRPr="00167790" w:rsidR="00AD6963" w:rsidTr="4E730FF5" w14:paraId="42D06BED" w14:textId="77777777">
        <w:tc>
          <w:tcPr>
            <w:tcW w:w="5130" w:type="dxa"/>
            <w:tcBorders>
              <w:bottom w:val="single" w:color="auto" w:sz="4" w:space="0"/>
            </w:tcBorders>
            <w:tcMar/>
          </w:tcPr>
          <w:p w:rsidRPr="00167790" w:rsidR="00AD6963" w:rsidP="04359096" w:rsidRDefault="6785BCBA" w14:paraId="7CC89512" w14:textId="240B87B1">
            <w:pPr>
              <w:rPr>
                <w:rFonts w:ascii="Garamond" w:hAnsi="Garamond"/>
                <w:sz w:val="22"/>
                <w:szCs w:val="22"/>
              </w:rPr>
            </w:pPr>
            <w:r w:rsidRPr="04359096">
              <w:rPr>
                <w:rFonts w:ascii="Garamond" w:hAnsi="Garamond"/>
                <w:sz w:val="22"/>
                <w:szCs w:val="22"/>
              </w:rPr>
              <w:t>Scottsdale, Arizona 85260</w:t>
            </w:r>
          </w:p>
        </w:tc>
        <w:tc>
          <w:tcPr>
            <w:tcW w:w="450" w:type="dxa"/>
            <w:tcMar/>
          </w:tcPr>
          <w:p w:rsidRPr="00167790" w:rsidR="00AD6963" w:rsidP="00AD6963" w:rsidRDefault="00AD6963" w14:paraId="360BD88A" w14:textId="77777777">
            <w:pPr>
              <w:rPr>
                <w:rFonts w:ascii="Garamond" w:hAnsi="Garamond"/>
                <w:sz w:val="22"/>
              </w:rPr>
            </w:pPr>
          </w:p>
        </w:tc>
        <w:tc>
          <w:tcPr>
            <w:tcW w:w="5328" w:type="dxa"/>
            <w:tcBorders>
              <w:bottom w:val="single" w:color="auto" w:sz="4" w:space="0"/>
            </w:tcBorders>
            <w:tcMar/>
          </w:tcPr>
          <w:p w:rsidRPr="00167790" w:rsidR="00AD6963" w:rsidP="04359096" w:rsidRDefault="6785BCBA" w14:paraId="7F7EE97D" w14:textId="1C4FA439">
            <w:pPr>
              <w:rPr>
                <w:rFonts w:ascii="Garamond" w:hAnsi="Garamond"/>
                <w:sz w:val="22"/>
                <w:szCs w:val="22"/>
              </w:rPr>
            </w:pPr>
            <w:r w:rsidRPr="04359096">
              <w:rPr>
                <w:rFonts w:ascii="Garamond" w:hAnsi="Garamond"/>
                <w:sz w:val="22"/>
                <w:szCs w:val="22"/>
              </w:rPr>
              <w:t>dean.allen@bndna.com</w:t>
            </w:r>
          </w:p>
        </w:tc>
      </w:tr>
      <w:tr w:rsidRPr="00167790" w:rsidR="00FD302B" w:rsidTr="4E730FF5" w14:paraId="7846E4B6" w14:textId="77777777">
        <w:tc>
          <w:tcPr>
            <w:tcW w:w="5130" w:type="dxa"/>
            <w:tcBorders>
              <w:bottom w:val="single" w:color="auto" w:sz="4" w:space="0"/>
            </w:tcBorders>
            <w:tcMar/>
          </w:tcPr>
          <w:p w:rsidRPr="00167790" w:rsidR="00FD302B" w:rsidP="00AD6963" w:rsidRDefault="00FD302B" w14:paraId="50C94554" w14:textId="77777777">
            <w:pPr>
              <w:rPr>
                <w:rFonts w:ascii="Garamond" w:hAnsi="Garamond"/>
                <w:sz w:val="22"/>
              </w:rPr>
            </w:pPr>
            <w:r w:rsidRPr="00167790">
              <w:rPr>
                <w:rFonts w:ascii="Garamond" w:hAnsi="Garamond"/>
                <w:sz w:val="22"/>
              </w:rPr>
              <w:t>City/State/Zip Code</w:t>
            </w:r>
          </w:p>
          <w:p w:rsidRPr="00167790" w:rsidR="00FD302B" w:rsidP="04359096" w:rsidRDefault="4500051F" w14:paraId="54758660" w14:textId="436F0F70">
            <w:pPr>
              <w:rPr>
                <w:rFonts w:ascii="Garamond" w:hAnsi="Garamond"/>
                <w:sz w:val="22"/>
                <w:szCs w:val="22"/>
              </w:rPr>
            </w:pPr>
            <w:r w:rsidRPr="04359096">
              <w:rPr>
                <w:rFonts w:ascii="Garamond" w:hAnsi="Garamond"/>
                <w:sz w:val="22"/>
                <w:szCs w:val="22"/>
              </w:rPr>
              <w:t>Dean Allen</w:t>
            </w:r>
          </w:p>
        </w:tc>
        <w:tc>
          <w:tcPr>
            <w:tcW w:w="450" w:type="dxa"/>
            <w:tcMar/>
          </w:tcPr>
          <w:p w:rsidRPr="00167790" w:rsidR="00FD302B" w:rsidP="00AD6963" w:rsidRDefault="00FD302B" w14:paraId="3BB0E911" w14:textId="77777777">
            <w:pPr>
              <w:rPr>
                <w:rFonts w:ascii="Garamond" w:hAnsi="Garamond"/>
                <w:sz w:val="22"/>
              </w:rPr>
            </w:pPr>
          </w:p>
        </w:tc>
        <w:tc>
          <w:tcPr>
            <w:tcW w:w="5328" w:type="dxa"/>
            <w:tcBorders>
              <w:bottom w:val="single" w:color="auto" w:sz="4" w:space="0"/>
            </w:tcBorders>
            <w:tcMar/>
          </w:tcPr>
          <w:p w:rsidRPr="00167790" w:rsidR="00FD302B" w:rsidP="00AD6963" w:rsidRDefault="00FD302B" w14:paraId="0CEA0300" w14:textId="77777777">
            <w:pPr>
              <w:rPr>
                <w:rFonts w:ascii="Garamond" w:hAnsi="Garamond"/>
                <w:sz w:val="22"/>
              </w:rPr>
            </w:pPr>
            <w:r w:rsidRPr="04359096">
              <w:rPr>
                <w:rFonts w:ascii="Garamond" w:hAnsi="Garamond"/>
                <w:sz w:val="22"/>
                <w:szCs w:val="22"/>
              </w:rPr>
              <w:t>Email Address</w:t>
            </w:r>
          </w:p>
          <w:p w:rsidRPr="00167790" w:rsidR="00FD302B" w:rsidP="04359096" w:rsidRDefault="309C3EDD" w14:paraId="0881D7F7" w14:textId="280F7130">
            <w:r w:rsidR="309C3EDD">
              <w:drawing>
                <wp:inline wp14:editId="2085BD3D" wp14:anchorId="0BE811C1">
                  <wp:extent cx="971550" cy="161925"/>
                  <wp:effectExtent l="0" t="0" r="0" b="0"/>
                  <wp:docPr id="1844278952" name="Picture 1844278952" title=""/>
                  <wp:cNvGraphicFramePr>
                    <a:graphicFrameLocks noChangeAspect="1"/>
                  </wp:cNvGraphicFramePr>
                  <a:graphic>
                    <a:graphicData uri="http://schemas.openxmlformats.org/drawingml/2006/picture">
                      <pic:pic>
                        <pic:nvPicPr>
                          <pic:cNvPr id="0" name="Picture 1844278952"/>
                          <pic:cNvPicPr/>
                        </pic:nvPicPr>
                        <pic:blipFill>
                          <a:blip r:embed="R99dbdc9b23894b49">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971550" cy="161925"/>
                          </a:xfrm>
                          <a:prstGeom prst="rect">
                            <a:avLst/>
                          </a:prstGeom>
                        </pic:spPr>
                      </pic:pic>
                    </a:graphicData>
                  </a:graphic>
                </wp:inline>
              </w:drawing>
            </w:r>
          </w:p>
        </w:tc>
      </w:tr>
      <w:tr w:rsidRPr="00167790" w:rsidR="00FD302B" w:rsidTr="4E730FF5" w14:paraId="2EBABCE3" w14:textId="77777777">
        <w:tc>
          <w:tcPr>
            <w:tcW w:w="5130" w:type="dxa"/>
            <w:tcBorders>
              <w:bottom w:val="single" w:color="auto" w:sz="4" w:space="0"/>
            </w:tcBorders>
            <w:tcMar/>
          </w:tcPr>
          <w:p w:rsidRPr="00167790" w:rsidR="00FD302B" w:rsidP="00AD6963" w:rsidRDefault="00FD302B" w14:paraId="52C10CFB" w14:textId="77777777">
            <w:pPr>
              <w:rPr>
                <w:rFonts w:ascii="Garamond" w:hAnsi="Garamond"/>
                <w:sz w:val="22"/>
              </w:rPr>
            </w:pPr>
            <w:r w:rsidRPr="00167790">
              <w:rPr>
                <w:rFonts w:ascii="Garamond" w:hAnsi="Garamond"/>
                <w:sz w:val="22"/>
              </w:rPr>
              <w:t>Representative</w:t>
            </w:r>
          </w:p>
          <w:p w:rsidRPr="00167790" w:rsidR="00FD302B" w:rsidP="04359096" w:rsidRDefault="00FB6D49" w14:paraId="531BE48E" w14:textId="7B9F266C">
            <w:pPr>
              <w:rPr>
                <w:rFonts w:ascii="Garamond" w:hAnsi="Garamond"/>
                <w:sz w:val="22"/>
                <w:szCs w:val="22"/>
              </w:rPr>
            </w:pPr>
            <w:r>
              <w:rPr>
                <w:rFonts w:ascii="Garamond" w:hAnsi="Garamond"/>
                <w:sz w:val="22"/>
                <w:szCs w:val="22"/>
              </w:rPr>
              <w:t>10</w:t>
            </w:r>
            <w:r w:rsidRPr="04359096" w:rsidR="66037A82">
              <w:rPr>
                <w:rFonts w:ascii="Garamond" w:hAnsi="Garamond"/>
                <w:sz w:val="22"/>
                <w:szCs w:val="22"/>
              </w:rPr>
              <w:t>/</w:t>
            </w:r>
            <w:r>
              <w:rPr>
                <w:rFonts w:ascii="Garamond" w:hAnsi="Garamond"/>
                <w:sz w:val="22"/>
                <w:szCs w:val="22"/>
              </w:rPr>
              <w:t>16</w:t>
            </w:r>
            <w:r w:rsidRPr="04359096" w:rsidR="66037A82">
              <w:rPr>
                <w:rFonts w:ascii="Garamond" w:hAnsi="Garamond"/>
                <w:sz w:val="22"/>
                <w:szCs w:val="22"/>
              </w:rPr>
              <w:t>/2020</w:t>
            </w:r>
          </w:p>
        </w:tc>
        <w:tc>
          <w:tcPr>
            <w:tcW w:w="450" w:type="dxa"/>
            <w:tcMar/>
          </w:tcPr>
          <w:p w:rsidRPr="00167790" w:rsidR="00FD302B" w:rsidP="00AD6963" w:rsidRDefault="00FD302B" w14:paraId="701C0096" w14:textId="77777777">
            <w:pPr>
              <w:rPr>
                <w:rFonts w:ascii="Garamond" w:hAnsi="Garamond"/>
                <w:sz w:val="22"/>
              </w:rPr>
            </w:pPr>
          </w:p>
        </w:tc>
        <w:tc>
          <w:tcPr>
            <w:tcW w:w="5328" w:type="dxa"/>
            <w:tcBorders>
              <w:bottom w:val="single" w:color="auto" w:sz="4" w:space="0"/>
            </w:tcBorders>
            <w:tcMar/>
          </w:tcPr>
          <w:p w:rsidRPr="00167790" w:rsidR="00FD302B" w:rsidP="00AD6963" w:rsidRDefault="00FD302B" w14:paraId="7D4F74FF" w14:textId="77777777">
            <w:pPr>
              <w:rPr>
                <w:rFonts w:ascii="Garamond" w:hAnsi="Garamond"/>
                <w:sz w:val="22"/>
              </w:rPr>
            </w:pPr>
            <w:r w:rsidRPr="00167790">
              <w:rPr>
                <w:rFonts w:ascii="Garamond" w:hAnsi="Garamond"/>
                <w:sz w:val="22"/>
              </w:rPr>
              <w:t>Authorizing Signature</w:t>
            </w:r>
          </w:p>
          <w:p w:rsidRPr="00167790" w:rsidR="00FD302B" w:rsidP="04359096" w:rsidRDefault="47D44664" w14:paraId="6C485A3D" w14:textId="4118BBB9">
            <w:pPr>
              <w:rPr>
                <w:rFonts w:ascii="Garamond" w:hAnsi="Garamond"/>
                <w:sz w:val="22"/>
                <w:szCs w:val="22"/>
              </w:rPr>
            </w:pPr>
            <w:r w:rsidRPr="04359096">
              <w:rPr>
                <w:rFonts w:ascii="Garamond" w:hAnsi="Garamond"/>
                <w:sz w:val="22"/>
                <w:szCs w:val="22"/>
              </w:rPr>
              <w:t>Dean Allen, President Mi-Case</w:t>
            </w:r>
          </w:p>
        </w:tc>
      </w:tr>
      <w:tr w:rsidRPr="00167790" w:rsidR="00AD6963" w:rsidTr="4E730FF5" w14:paraId="04C6B049" w14:textId="77777777">
        <w:tc>
          <w:tcPr>
            <w:tcW w:w="5130" w:type="dxa"/>
            <w:tcBorders>
              <w:top w:val="single" w:color="auto" w:sz="4" w:space="0"/>
            </w:tcBorders>
            <w:tcMar/>
          </w:tcPr>
          <w:p w:rsidRPr="00167790" w:rsidR="00AD6963" w:rsidP="00AD6963" w:rsidRDefault="00AD6963" w14:paraId="4CED2B81" w14:textId="77777777">
            <w:pPr>
              <w:rPr>
                <w:rFonts w:ascii="Garamond" w:hAnsi="Garamond"/>
                <w:sz w:val="22"/>
              </w:rPr>
            </w:pPr>
            <w:r w:rsidRPr="00167790">
              <w:rPr>
                <w:rFonts w:ascii="Garamond" w:hAnsi="Garamond"/>
                <w:sz w:val="22"/>
              </w:rPr>
              <w:t>Date</w:t>
            </w:r>
          </w:p>
        </w:tc>
        <w:tc>
          <w:tcPr>
            <w:tcW w:w="450" w:type="dxa"/>
            <w:tcMar/>
          </w:tcPr>
          <w:p w:rsidRPr="00167790" w:rsidR="00AD6963" w:rsidP="00AD6963" w:rsidRDefault="00AD6963" w14:paraId="41AAC1F0" w14:textId="77777777">
            <w:pPr>
              <w:rPr>
                <w:rFonts w:ascii="Garamond" w:hAnsi="Garamond"/>
                <w:sz w:val="22"/>
              </w:rPr>
            </w:pPr>
          </w:p>
        </w:tc>
        <w:tc>
          <w:tcPr>
            <w:tcW w:w="5328" w:type="dxa"/>
            <w:tcBorders>
              <w:top w:val="single" w:color="auto" w:sz="4" w:space="0"/>
            </w:tcBorders>
            <w:tcMar/>
          </w:tcPr>
          <w:p w:rsidRPr="00167790" w:rsidR="00AD6963" w:rsidP="00AD6963" w:rsidRDefault="00AD6963" w14:paraId="4EDEF85E" w14:textId="77777777">
            <w:pPr>
              <w:rPr>
                <w:rFonts w:ascii="Garamond" w:hAnsi="Garamond"/>
                <w:sz w:val="22"/>
              </w:rPr>
            </w:pPr>
            <w:r w:rsidRPr="00167790">
              <w:rPr>
                <w:rFonts w:ascii="Garamond" w:hAnsi="Garamond"/>
                <w:sz w:val="22"/>
              </w:rPr>
              <w:t>Printed Name and Title</w:t>
            </w:r>
          </w:p>
          <w:p w:rsidRPr="00167790" w:rsidR="006C5765" w:rsidP="00AD6963" w:rsidRDefault="006C5765" w14:paraId="5AEB025E" w14:textId="77777777">
            <w:pPr>
              <w:rPr>
                <w:rFonts w:ascii="Garamond" w:hAnsi="Garamond"/>
                <w:sz w:val="22"/>
              </w:rPr>
            </w:pPr>
          </w:p>
        </w:tc>
      </w:tr>
    </w:tbl>
    <w:p w:rsidRPr="00167790" w:rsidR="00FE280A" w:rsidP="00FE280A" w:rsidRDefault="007C6B08" w14:paraId="556595B8" w14:textId="77777777">
      <w:pPr>
        <w:numPr>
          <w:ilvl w:val="0"/>
          <w:numId w:val="4"/>
        </w:numPr>
        <w:jc w:val="center"/>
        <w:rPr>
          <w:rFonts w:ascii="Garamond" w:hAnsi="Garamond"/>
          <w:sz w:val="22"/>
        </w:rPr>
      </w:pPr>
      <w:r w:rsidRPr="00167790">
        <w:rPr>
          <w:rFonts w:ascii="Garamond" w:hAnsi="Garamond"/>
          <w:sz w:val="22"/>
        </w:rPr>
        <w:t xml:space="preserve">Please check if additional forms are attached.    </w:t>
      </w:r>
    </w:p>
    <w:p w:rsidRPr="00167790" w:rsidR="007C6B08" w:rsidP="00FE280A" w:rsidRDefault="006C5765" w14:paraId="352D8C56" w14:textId="77777777">
      <w:pPr>
        <w:ind w:left="360"/>
        <w:jc w:val="center"/>
        <w:rPr>
          <w:rFonts w:ascii="Garamond" w:hAnsi="Garamond"/>
          <w:sz w:val="22"/>
        </w:rPr>
      </w:pPr>
      <w:r w:rsidRPr="00167790">
        <w:rPr>
          <w:rFonts w:ascii="Garamond" w:hAnsi="Garamond"/>
          <w:sz w:val="22"/>
        </w:rPr>
        <w:t xml:space="preserve">Page ________ </w:t>
      </w:r>
      <w:r w:rsidRPr="00167790" w:rsidR="007C6B08">
        <w:rPr>
          <w:rFonts w:ascii="Garamond" w:hAnsi="Garamond"/>
          <w:sz w:val="22"/>
        </w:rPr>
        <w:t>of __________</w:t>
      </w:r>
    </w:p>
    <w:p w:rsidRPr="00167790" w:rsidR="0056743B" w:rsidP="00FE280A" w:rsidRDefault="0056743B" w14:paraId="2F6D8693" w14:textId="77777777">
      <w:pPr>
        <w:ind w:left="360"/>
        <w:jc w:val="center"/>
        <w:rPr>
          <w:rFonts w:ascii="Garamond" w:hAnsi="Garamond"/>
        </w:rPr>
      </w:pPr>
    </w:p>
    <w:p w:rsidR="04359096" w:rsidP="04359096" w:rsidRDefault="0056743B" w14:paraId="42735E32" w14:textId="59418502">
      <w:pPr>
        <w:ind w:left="360"/>
        <w:jc w:val="center"/>
        <w:rPr>
          <w:rFonts w:ascii="Garamond" w:hAnsi="Garamond"/>
          <w:b/>
          <w:bCs/>
        </w:rPr>
      </w:pPr>
      <w:r w:rsidRPr="04359096">
        <w:rPr>
          <w:rFonts w:ascii="Garamond" w:hAnsi="Garamond"/>
          <w:b/>
          <w:bCs/>
        </w:rPr>
        <w:t>FORM MUST BE COMPLETED IN ITS ENTIRETY WITH COMPLETED LETTERS OF COMMITMENT.</w:t>
      </w:r>
    </w:p>
    <w:sectPr w:rsidR="04359096" w:rsidSect="005462A5">
      <w:footerReference w:type="default" r:id="rId18"/>
      <w:endnotePr>
        <w:numFmt w:val="decimal"/>
      </w:endnotePr>
      <w:type w:val="nextColumn"/>
      <w:pgSz w:w="12240" w:h="15840" w:orient="portrait"/>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A1589" w:rsidRDefault="000A1589" w14:paraId="256C6E1F" w14:textId="77777777">
      <w:pPr>
        <w:spacing w:line="20" w:lineRule="exact"/>
      </w:pPr>
    </w:p>
  </w:endnote>
  <w:endnote w:type="continuationSeparator" w:id="0">
    <w:p w:rsidR="000A1589" w:rsidRDefault="000A1589" w14:paraId="0614EC5E" w14:textId="77777777">
      <w:r>
        <w:t xml:space="preserve"> </w:t>
      </w:r>
    </w:p>
  </w:endnote>
  <w:endnote w:type="continuationNotice" w:id="1">
    <w:p w:rsidR="000A1589" w:rsidRDefault="000A1589" w14:paraId="3C984331" w14:textId="7777777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A94D49" w:rsidR="0041249C" w:rsidP="00A94D49" w:rsidRDefault="00A94D49" w14:paraId="0251973E" w14:textId="77777777">
    <w:pPr>
      <w:pStyle w:val="Footer"/>
      <w:jc w:val="right"/>
      <w:rPr>
        <w:sz w:val="20"/>
      </w:rPr>
    </w:pPr>
    <w:r w:rsidRPr="00A94D49">
      <w:rPr>
        <w:sz w:val="20"/>
      </w:rPr>
      <w:t xml:space="preserve">Page </w:t>
    </w:r>
    <w:r w:rsidR="00B125C9">
      <w:rPr>
        <w:b/>
        <w:noProof/>
        <w:sz w:val="20"/>
      </w:rPr>
      <w:t>2</w:t>
    </w:r>
    <w:r w:rsidRPr="00A94D49">
      <w:rPr>
        <w:sz w:val="20"/>
      </w:rPr>
      <w:t xml:space="preserve"> of </w:t>
    </w:r>
    <w:r w:rsidR="00B125C9">
      <w:rPr>
        <w:b/>
        <w:noProof/>
        <w:sz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A1589" w:rsidRDefault="000A1589" w14:paraId="620D3971" w14:textId="77777777">
      <w:r>
        <w:separator/>
      </w:r>
    </w:p>
  </w:footnote>
  <w:footnote w:type="continuationSeparator" w:id="0">
    <w:p w:rsidR="000A1589" w:rsidRDefault="000A1589" w14:paraId="2763C2C9" w14:textId="77777777">
      <w:r>
        <w:continuationSeparator/>
      </w:r>
    </w:p>
  </w:footnote>
  <w:footnote w:type="continuationNotice" w:id="1">
    <w:p w:rsidR="000A1589" w:rsidRDefault="000A1589" w14:paraId="2A9D6550"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189" style="width:12pt;height:12pt" o:bullet="t" type="#_x0000_t75">
        <v:imagedata o:title="mso297" r:id="rId1"/>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hint="default" w:ascii="Wingdings" w:hAnsi="Wingdings"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45DB153E"/>
    <w:multiLevelType w:val="hybridMulti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hint="default" w:ascii="Symbol" w:hAnsi="Symbol"/>
      </w:rPr>
    </w:lvl>
    <w:lvl w:ilvl="1" w:tplc="2AA8D1F6" w:tentative="1">
      <w:start w:val="1"/>
      <w:numFmt w:val="bullet"/>
      <w:lvlText w:val="o"/>
      <w:lvlJc w:val="left"/>
      <w:pPr>
        <w:tabs>
          <w:tab w:val="num" w:pos="1440"/>
        </w:tabs>
        <w:ind w:left="1440" w:hanging="360"/>
      </w:pPr>
      <w:rPr>
        <w:rFonts w:hint="default" w:ascii="Courier New" w:hAnsi="Courier New" w:cs="Courier New"/>
      </w:rPr>
    </w:lvl>
    <w:lvl w:ilvl="2" w:tplc="6C74249A" w:tentative="1">
      <w:start w:val="1"/>
      <w:numFmt w:val="bullet"/>
      <w:lvlText w:val=""/>
      <w:lvlJc w:val="left"/>
      <w:pPr>
        <w:tabs>
          <w:tab w:val="num" w:pos="2160"/>
        </w:tabs>
        <w:ind w:left="2160" w:hanging="360"/>
      </w:pPr>
      <w:rPr>
        <w:rFonts w:hint="default" w:ascii="Wingdings" w:hAnsi="Wingdings"/>
      </w:rPr>
    </w:lvl>
    <w:lvl w:ilvl="3" w:tplc="9F168CF8" w:tentative="1">
      <w:start w:val="1"/>
      <w:numFmt w:val="bullet"/>
      <w:lvlText w:val=""/>
      <w:lvlJc w:val="left"/>
      <w:pPr>
        <w:tabs>
          <w:tab w:val="num" w:pos="2880"/>
        </w:tabs>
        <w:ind w:left="2880" w:hanging="360"/>
      </w:pPr>
      <w:rPr>
        <w:rFonts w:hint="default" w:ascii="Symbol" w:hAnsi="Symbol"/>
      </w:rPr>
    </w:lvl>
    <w:lvl w:ilvl="4" w:tplc="6912397A" w:tentative="1">
      <w:start w:val="1"/>
      <w:numFmt w:val="bullet"/>
      <w:lvlText w:val="o"/>
      <w:lvlJc w:val="left"/>
      <w:pPr>
        <w:tabs>
          <w:tab w:val="num" w:pos="3600"/>
        </w:tabs>
        <w:ind w:left="3600" w:hanging="360"/>
      </w:pPr>
      <w:rPr>
        <w:rFonts w:hint="default" w:ascii="Courier New" w:hAnsi="Courier New" w:cs="Courier New"/>
      </w:rPr>
    </w:lvl>
    <w:lvl w:ilvl="5" w:tplc="6DB2AB1C" w:tentative="1">
      <w:start w:val="1"/>
      <w:numFmt w:val="bullet"/>
      <w:lvlText w:val=""/>
      <w:lvlJc w:val="left"/>
      <w:pPr>
        <w:tabs>
          <w:tab w:val="num" w:pos="4320"/>
        </w:tabs>
        <w:ind w:left="4320" w:hanging="360"/>
      </w:pPr>
      <w:rPr>
        <w:rFonts w:hint="default" w:ascii="Wingdings" w:hAnsi="Wingdings"/>
      </w:rPr>
    </w:lvl>
    <w:lvl w:ilvl="6" w:tplc="EEBC422C" w:tentative="1">
      <w:start w:val="1"/>
      <w:numFmt w:val="bullet"/>
      <w:lvlText w:val=""/>
      <w:lvlJc w:val="left"/>
      <w:pPr>
        <w:tabs>
          <w:tab w:val="num" w:pos="5040"/>
        </w:tabs>
        <w:ind w:left="5040" w:hanging="360"/>
      </w:pPr>
      <w:rPr>
        <w:rFonts w:hint="default" w:ascii="Symbol" w:hAnsi="Symbol"/>
      </w:rPr>
    </w:lvl>
    <w:lvl w:ilvl="7" w:tplc="F836E4A6" w:tentative="1">
      <w:start w:val="1"/>
      <w:numFmt w:val="bullet"/>
      <w:lvlText w:val="o"/>
      <w:lvlJc w:val="left"/>
      <w:pPr>
        <w:tabs>
          <w:tab w:val="num" w:pos="5760"/>
        </w:tabs>
        <w:ind w:left="5760" w:hanging="360"/>
      </w:pPr>
      <w:rPr>
        <w:rFonts w:hint="default" w:ascii="Courier New" w:hAnsi="Courier New" w:cs="Courier New"/>
      </w:rPr>
    </w:lvl>
    <w:lvl w:ilvl="8" w:tplc="40D0CBC2"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hint="default" w:ascii="Symbol" w:hAnsi="Symbol"/>
      </w:rPr>
    </w:lvl>
    <w:lvl w:ilvl="1" w:tplc="A0C63CD4" w:tentative="1">
      <w:start w:val="1"/>
      <w:numFmt w:val="bullet"/>
      <w:lvlText w:val="o"/>
      <w:lvlJc w:val="left"/>
      <w:pPr>
        <w:tabs>
          <w:tab w:val="num" w:pos="2160"/>
        </w:tabs>
        <w:ind w:left="2160" w:hanging="360"/>
      </w:pPr>
      <w:rPr>
        <w:rFonts w:hint="default" w:ascii="Courier New" w:hAnsi="Courier New" w:cs="Courier New"/>
      </w:rPr>
    </w:lvl>
    <w:lvl w:ilvl="2" w:tplc="EDE05F12" w:tentative="1">
      <w:start w:val="1"/>
      <w:numFmt w:val="bullet"/>
      <w:lvlText w:val=""/>
      <w:lvlJc w:val="left"/>
      <w:pPr>
        <w:tabs>
          <w:tab w:val="num" w:pos="2880"/>
        </w:tabs>
        <w:ind w:left="2880" w:hanging="360"/>
      </w:pPr>
      <w:rPr>
        <w:rFonts w:hint="default" w:ascii="Wingdings" w:hAnsi="Wingdings"/>
      </w:rPr>
    </w:lvl>
    <w:lvl w:ilvl="3" w:tplc="90407E1E" w:tentative="1">
      <w:start w:val="1"/>
      <w:numFmt w:val="bullet"/>
      <w:lvlText w:val=""/>
      <w:lvlJc w:val="left"/>
      <w:pPr>
        <w:tabs>
          <w:tab w:val="num" w:pos="3600"/>
        </w:tabs>
        <w:ind w:left="3600" w:hanging="360"/>
      </w:pPr>
      <w:rPr>
        <w:rFonts w:hint="default" w:ascii="Symbol" w:hAnsi="Symbol"/>
      </w:rPr>
    </w:lvl>
    <w:lvl w:ilvl="4" w:tplc="E814F892" w:tentative="1">
      <w:start w:val="1"/>
      <w:numFmt w:val="bullet"/>
      <w:lvlText w:val="o"/>
      <w:lvlJc w:val="left"/>
      <w:pPr>
        <w:tabs>
          <w:tab w:val="num" w:pos="4320"/>
        </w:tabs>
        <w:ind w:left="4320" w:hanging="360"/>
      </w:pPr>
      <w:rPr>
        <w:rFonts w:hint="default" w:ascii="Courier New" w:hAnsi="Courier New" w:cs="Courier New"/>
      </w:rPr>
    </w:lvl>
    <w:lvl w:ilvl="5" w:tplc="8EA00ACA" w:tentative="1">
      <w:start w:val="1"/>
      <w:numFmt w:val="bullet"/>
      <w:lvlText w:val=""/>
      <w:lvlJc w:val="left"/>
      <w:pPr>
        <w:tabs>
          <w:tab w:val="num" w:pos="5040"/>
        </w:tabs>
        <w:ind w:left="5040" w:hanging="360"/>
      </w:pPr>
      <w:rPr>
        <w:rFonts w:hint="default" w:ascii="Wingdings" w:hAnsi="Wingdings"/>
      </w:rPr>
    </w:lvl>
    <w:lvl w:ilvl="6" w:tplc="4078975A" w:tentative="1">
      <w:start w:val="1"/>
      <w:numFmt w:val="bullet"/>
      <w:lvlText w:val=""/>
      <w:lvlJc w:val="left"/>
      <w:pPr>
        <w:tabs>
          <w:tab w:val="num" w:pos="5760"/>
        </w:tabs>
        <w:ind w:left="5760" w:hanging="360"/>
      </w:pPr>
      <w:rPr>
        <w:rFonts w:hint="default" w:ascii="Symbol" w:hAnsi="Symbol"/>
      </w:rPr>
    </w:lvl>
    <w:lvl w:ilvl="7" w:tplc="F7F068FE" w:tentative="1">
      <w:start w:val="1"/>
      <w:numFmt w:val="bullet"/>
      <w:lvlText w:val="o"/>
      <w:lvlJc w:val="left"/>
      <w:pPr>
        <w:tabs>
          <w:tab w:val="num" w:pos="6480"/>
        </w:tabs>
        <w:ind w:left="6480" w:hanging="360"/>
      </w:pPr>
      <w:rPr>
        <w:rFonts w:hint="default" w:ascii="Courier New" w:hAnsi="Courier New" w:cs="Courier New"/>
      </w:rPr>
    </w:lvl>
    <w:lvl w:ilvl="8" w:tplc="45A08064" w:tentative="1">
      <w:start w:val="1"/>
      <w:numFmt w:val="bullet"/>
      <w:lvlText w:val=""/>
      <w:lvlJc w:val="left"/>
      <w:pPr>
        <w:tabs>
          <w:tab w:val="num" w:pos="7200"/>
        </w:tabs>
        <w:ind w:left="7200" w:hanging="360"/>
      </w:pPr>
      <w:rPr>
        <w:rFonts w:hint="default" w:ascii="Wingdings" w:hAnsi="Wingdings"/>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839"/>
    <w:rsid w:val="00031FFD"/>
    <w:rsid w:val="00034AD5"/>
    <w:rsid w:val="00041AA9"/>
    <w:rsid w:val="00051EF3"/>
    <w:rsid w:val="00055AE0"/>
    <w:rsid w:val="00063877"/>
    <w:rsid w:val="00070D7C"/>
    <w:rsid w:val="00083501"/>
    <w:rsid w:val="00094840"/>
    <w:rsid w:val="00095155"/>
    <w:rsid w:val="000A1589"/>
    <w:rsid w:val="000A22C8"/>
    <w:rsid w:val="000B524B"/>
    <w:rsid w:val="000B7D5B"/>
    <w:rsid w:val="000C1BA4"/>
    <w:rsid w:val="000D0EDE"/>
    <w:rsid w:val="000D4315"/>
    <w:rsid w:val="000E35AF"/>
    <w:rsid w:val="00120B5D"/>
    <w:rsid w:val="00120F7A"/>
    <w:rsid w:val="0012295B"/>
    <w:rsid w:val="00130FC6"/>
    <w:rsid w:val="00143535"/>
    <w:rsid w:val="001528E3"/>
    <w:rsid w:val="00162995"/>
    <w:rsid w:val="0016532C"/>
    <w:rsid w:val="00167790"/>
    <w:rsid w:val="00176357"/>
    <w:rsid w:val="00176D5D"/>
    <w:rsid w:val="001829B2"/>
    <w:rsid w:val="0018656F"/>
    <w:rsid w:val="0019490A"/>
    <w:rsid w:val="001A24CD"/>
    <w:rsid w:val="001A39DF"/>
    <w:rsid w:val="001C3040"/>
    <w:rsid w:val="001C4273"/>
    <w:rsid w:val="001E35E9"/>
    <w:rsid w:val="001F698B"/>
    <w:rsid w:val="001F6C98"/>
    <w:rsid w:val="00204670"/>
    <w:rsid w:val="00207B21"/>
    <w:rsid w:val="00221C91"/>
    <w:rsid w:val="00226829"/>
    <w:rsid w:val="00240495"/>
    <w:rsid w:val="00242A92"/>
    <w:rsid w:val="0024730C"/>
    <w:rsid w:val="0026455E"/>
    <w:rsid w:val="00264C7E"/>
    <w:rsid w:val="002652F1"/>
    <w:rsid w:val="0027262F"/>
    <w:rsid w:val="0027755D"/>
    <w:rsid w:val="002A7A52"/>
    <w:rsid w:val="002B7983"/>
    <w:rsid w:val="002C3E02"/>
    <w:rsid w:val="002C7AA9"/>
    <w:rsid w:val="002E5E1B"/>
    <w:rsid w:val="002E6A4F"/>
    <w:rsid w:val="002F2DEB"/>
    <w:rsid w:val="002F493F"/>
    <w:rsid w:val="0030461E"/>
    <w:rsid w:val="003155B3"/>
    <w:rsid w:val="00324188"/>
    <w:rsid w:val="00326453"/>
    <w:rsid w:val="00326BBE"/>
    <w:rsid w:val="00336765"/>
    <w:rsid w:val="0035148F"/>
    <w:rsid w:val="003518CC"/>
    <w:rsid w:val="0035768E"/>
    <w:rsid w:val="0036104C"/>
    <w:rsid w:val="00375DB3"/>
    <w:rsid w:val="003843F1"/>
    <w:rsid w:val="003867F4"/>
    <w:rsid w:val="003953BB"/>
    <w:rsid w:val="0039630E"/>
    <w:rsid w:val="003A1178"/>
    <w:rsid w:val="003A79BD"/>
    <w:rsid w:val="003C7A34"/>
    <w:rsid w:val="003E129B"/>
    <w:rsid w:val="003E4D96"/>
    <w:rsid w:val="003E5905"/>
    <w:rsid w:val="003E749A"/>
    <w:rsid w:val="00404E49"/>
    <w:rsid w:val="004061D1"/>
    <w:rsid w:val="00410AE4"/>
    <w:rsid w:val="0041249C"/>
    <w:rsid w:val="00417CE9"/>
    <w:rsid w:val="00421915"/>
    <w:rsid w:val="004262AD"/>
    <w:rsid w:val="0043330B"/>
    <w:rsid w:val="00433E27"/>
    <w:rsid w:val="00441F72"/>
    <w:rsid w:val="00451048"/>
    <w:rsid w:val="00453F4D"/>
    <w:rsid w:val="004611A5"/>
    <w:rsid w:val="0046244D"/>
    <w:rsid w:val="00470F05"/>
    <w:rsid w:val="004733DD"/>
    <w:rsid w:val="00477F20"/>
    <w:rsid w:val="00480652"/>
    <w:rsid w:val="0048126F"/>
    <w:rsid w:val="00485547"/>
    <w:rsid w:val="0049479E"/>
    <w:rsid w:val="00495FCE"/>
    <w:rsid w:val="004979AC"/>
    <w:rsid w:val="004B4727"/>
    <w:rsid w:val="004B647A"/>
    <w:rsid w:val="004B72DC"/>
    <w:rsid w:val="004C5C25"/>
    <w:rsid w:val="004D04D8"/>
    <w:rsid w:val="004E0965"/>
    <w:rsid w:val="004E2BB3"/>
    <w:rsid w:val="004F01CC"/>
    <w:rsid w:val="004F0BBB"/>
    <w:rsid w:val="004F344F"/>
    <w:rsid w:val="0051440A"/>
    <w:rsid w:val="005152E3"/>
    <w:rsid w:val="0051675E"/>
    <w:rsid w:val="005336EA"/>
    <w:rsid w:val="00536B86"/>
    <w:rsid w:val="005374C3"/>
    <w:rsid w:val="005462A5"/>
    <w:rsid w:val="00554866"/>
    <w:rsid w:val="00565451"/>
    <w:rsid w:val="00565792"/>
    <w:rsid w:val="0056743B"/>
    <w:rsid w:val="0057524B"/>
    <w:rsid w:val="005826C4"/>
    <w:rsid w:val="00583A4B"/>
    <w:rsid w:val="00584B16"/>
    <w:rsid w:val="00586848"/>
    <w:rsid w:val="005B3F17"/>
    <w:rsid w:val="005D0AFC"/>
    <w:rsid w:val="005F6E25"/>
    <w:rsid w:val="00616CB7"/>
    <w:rsid w:val="00623990"/>
    <w:rsid w:val="006264B2"/>
    <w:rsid w:val="00635042"/>
    <w:rsid w:val="00653FEC"/>
    <w:rsid w:val="00684121"/>
    <w:rsid w:val="00685F7A"/>
    <w:rsid w:val="006863CF"/>
    <w:rsid w:val="0069144D"/>
    <w:rsid w:val="00694C9D"/>
    <w:rsid w:val="006A70A0"/>
    <w:rsid w:val="006B13CB"/>
    <w:rsid w:val="006B393B"/>
    <w:rsid w:val="006C5765"/>
    <w:rsid w:val="006D39A8"/>
    <w:rsid w:val="006E05C8"/>
    <w:rsid w:val="006E1D25"/>
    <w:rsid w:val="006E4953"/>
    <w:rsid w:val="006E4C9E"/>
    <w:rsid w:val="006E56E3"/>
    <w:rsid w:val="006E9D97"/>
    <w:rsid w:val="006F3353"/>
    <w:rsid w:val="0070540F"/>
    <w:rsid w:val="00706817"/>
    <w:rsid w:val="00723D2C"/>
    <w:rsid w:val="007279B0"/>
    <w:rsid w:val="00730EEF"/>
    <w:rsid w:val="0073296D"/>
    <w:rsid w:val="00733929"/>
    <w:rsid w:val="00734AE3"/>
    <w:rsid w:val="00740B0A"/>
    <w:rsid w:val="00746D9D"/>
    <w:rsid w:val="00747C0A"/>
    <w:rsid w:val="00761019"/>
    <w:rsid w:val="00765534"/>
    <w:rsid w:val="00770FA6"/>
    <w:rsid w:val="007742C4"/>
    <w:rsid w:val="007909FB"/>
    <w:rsid w:val="007C0223"/>
    <w:rsid w:val="007C09A3"/>
    <w:rsid w:val="007C6B08"/>
    <w:rsid w:val="007E621F"/>
    <w:rsid w:val="007F48CC"/>
    <w:rsid w:val="00805CE8"/>
    <w:rsid w:val="0081470A"/>
    <w:rsid w:val="00814B1D"/>
    <w:rsid w:val="00821370"/>
    <w:rsid w:val="00826B95"/>
    <w:rsid w:val="00834B3A"/>
    <w:rsid w:val="00846562"/>
    <w:rsid w:val="00850C98"/>
    <w:rsid w:val="00863052"/>
    <w:rsid w:val="00865E31"/>
    <w:rsid w:val="00866337"/>
    <w:rsid w:val="0087042D"/>
    <w:rsid w:val="00870976"/>
    <w:rsid w:val="00894B1A"/>
    <w:rsid w:val="008A0EA7"/>
    <w:rsid w:val="008A154A"/>
    <w:rsid w:val="008A16D7"/>
    <w:rsid w:val="008C3EB3"/>
    <w:rsid w:val="008C5963"/>
    <w:rsid w:val="008E704C"/>
    <w:rsid w:val="00906A38"/>
    <w:rsid w:val="00941C2A"/>
    <w:rsid w:val="00951D8A"/>
    <w:rsid w:val="00960D51"/>
    <w:rsid w:val="009625ED"/>
    <w:rsid w:val="0096372C"/>
    <w:rsid w:val="009764AA"/>
    <w:rsid w:val="00977BDB"/>
    <w:rsid w:val="00980B2D"/>
    <w:rsid w:val="00981CBD"/>
    <w:rsid w:val="0098436E"/>
    <w:rsid w:val="00994860"/>
    <w:rsid w:val="00995FA2"/>
    <w:rsid w:val="00996D32"/>
    <w:rsid w:val="009A41BE"/>
    <w:rsid w:val="009B021B"/>
    <w:rsid w:val="009B7453"/>
    <w:rsid w:val="009C27C7"/>
    <w:rsid w:val="009C2DF2"/>
    <w:rsid w:val="009D59A1"/>
    <w:rsid w:val="009E4DF1"/>
    <w:rsid w:val="00A05BBB"/>
    <w:rsid w:val="00A13B1A"/>
    <w:rsid w:val="00A31698"/>
    <w:rsid w:val="00A33250"/>
    <w:rsid w:val="00A36A18"/>
    <w:rsid w:val="00A422E8"/>
    <w:rsid w:val="00A55869"/>
    <w:rsid w:val="00A65C16"/>
    <w:rsid w:val="00A9232C"/>
    <w:rsid w:val="00A94D49"/>
    <w:rsid w:val="00A95360"/>
    <w:rsid w:val="00AA3A6F"/>
    <w:rsid w:val="00AB1FB2"/>
    <w:rsid w:val="00AC2DEA"/>
    <w:rsid w:val="00AD6963"/>
    <w:rsid w:val="00AF49CC"/>
    <w:rsid w:val="00B05D47"/>
    <w:rsid w:val="00B1156C"/>
    <w:rsid w:val="00B125C9"/>
    <w:rsid w:val="00B13C48"/>
    <w:rsid w:val="00B16995"/>
    <w:rsid w:val="00B32B83"/>
    <w:rsid w:val="00B4092D"/>
    <w:rsid w:val="00B45D36"/>
    <w:rsid w:val="00B555D3"/>
    <w:rsid w:val="00B67DF7"/>
    <w:rsid w:val="00B7319E"/>
    <w:rsid w:val="00B73DC5"/>
    <w:rsid w:val="00B825E6"/>
    <w:rsid w:val="00B90F6B"/>
    <w:rsid w:val="00BB6859"/>
    <w:rsid w:val="00BB7EC5"/>
    <w:rsid w:val="00BC16C2"/>
    <w:rsid w:val="00BC738B"/>
    <w:rsid w:val="00BD55EE"/>
    <w:rsid w:val="00BE2387"/>
    <w:rsid w:val="00BE48B0"/>
    <w:rsid w:val="00C10562"/>
    <w:rsid w:val="00C14CB2"/>
    <w:rsid w:val="00C1691F"/>
    <w:rsid w:val="00C17463"/>
    <w:rsid w:val="00C27C1F"/>
    <w:rsid w:val="00C31F4C"/>
    <w:rsid w:val="00C3289A"/>
    <w:rsid w:val="00C427B0"/>
    <w:rsid w:val="00C42CF2"/>
    <w:rsid w:val="00C62944"/>
    <w:rsid w:val="00C661FF"/>
    <w:rsid w:val="00C6789A"/>
    <w:rsid w:val="00C80CB0"/>
    <w:rsid w:val="00C85D57"/>
    <w:rsid w:val="00C9467D"/>
    <w:rsid w:val="00C94A38"/>
    <w:rsid w:val="00CA737B"/>
    <w:rsid w:val="00CB4AB6"/>
    <w:rsid w:val="00CC78CB"/>
    <w:rsid w:val="00CD0CCE"/>
    <w:rsid w:val="00CD3D6A"/>
    <w:rsid w:val="00CD6EBE"/>
    <w:rsid w:val="00CE3A6C"/>
    <w:rsid w:val="00CE6AAE"/>
    <w:rsid w:val="00CF1C27"/>
    <w:rsid w:val="00CF2476"/>
    <w:rsid w:val="00D17DA2"/>
    <w:rsid w:val="00D25C8B"/>
    <w:rsid w:val="00D263CB"/>
    <w:rsid w:val="00D4152A"/>
    <w:rsid w:val="00D42E01"/>
    <w:rsid w:val="00D44D0D"/>
    <w:rsid w:val="00D4613A"/>
    <w:rsid w:val="00D61EDC"/>
    <w:rsid w:val="00D6748C"/>
    <w:rsid w:val="00D72777"/>
    <w:rsid w:val="00D74EB0"/>
    <w:rsid w:val="00D7642E"/>
    <w:rsid w:val="00D829BA"/>
    <w:rsid w:val="00D96E4E"/>
    <w:rsid w:val="00D97043"/>
    <w:rsid w:val="00DA040A"/>
    <w:rsid w:val="00DB25F4"/>
    <w:rsid w:val="00DB686A"/>
    <w:rsid w:val="00DC1D7C"/>
    <w:rsid w:val="00DC3965"/>
    <w:rsid w:val="00DC47D8"/>
    <w:rsid w:val="00DD34BE"/>
    <w:rsid w:val="00DD7585"/>
    <w:rsid w:val="00E00FEE"/>
    <w:rsid w:val="00E03B78"/>
    <w:rsid w:val="00E09847"/>
    <w:rsid w:val="00E13D74"/>
    <w:rsid w:val="00E36E1C"/>
    <w:rsid w:val="00E37000"/>
    <w:rsid w:val="00E37C76"/>
    <w:rsid w:val="00E41582"/>
    <w:rsid w:val="00E57E8B"/>
    <w:rsid w:val="00E60011"/>
    <w:rsid w:val="00E70CD9"/>
    <w:rsid w:val="00E879F5"/>
    <w:rsid w:val="00E92B77"/>
    <w:rsid w:val="00E95F6E"/>
    <w:rsid w:val="00EC5EBD"/>
    <w:rsid w:val="00EC6950"/>
    <w:rsid w:val="00EE0262"/>
    <w:rsid w:val="00EE1198"/>
    <w:rsid w:val="00EE1602"/>
    <w:rsid w:val="00EE327F"/>
    <w:rsid w:val="00EE6DAA"/>
    <w:rsid w:val="00EF0FF7"/>
    <w:rsid w:val="00EF7207"/>
    <w:rsid w:val="00F02CBF"/>
    <w:rsid w:val="00F048D9"/>
    <w:rsid w:val="00F06E5B"/>
    <w:rsid w:val="00F1223E"/>
    <w:rsid w:val="00F125B4"/>
    <w:rsid w:val="00F231B1"/>
    <w:rsid w:val="00F251A3"/>
    <w:rsid w:val="00F411ED"/>
    <w:rsid w:val="00F41DC3"/>
    <w:rsid w:val="00F43723"/>
    <w:rsid w:val="00F454F2"/>
    <w:rsid w:val="00F51EB3"/>
    <w:rsid w:val="00F521DD"/>
    <w:rsid w:val="00F5571E"/>
    <w:rsid w:val="00F565EC"/>
    <w:rsid w:val="00F707EC"/>
    <w:rsid w:val="00F819CC"/>
    <w:rsid w:val="00F85EB5"/>
    <w:rsid w:val="00F874A7"/>
    <w:rsid w:val="00F92168"/>
    <w:rsid w:val="00F9343C"/>
    <w:rsid w:val="00FB30ED"/>
    <w:rsid w:val="00FB6D49"/>
    <w:rsid w:val="00FC25A6"/>
    <w:rsid w:val="00FD1255"/>
    <w:rsid w:val="00FD14CE"/>
    <w:rsid w:val="00FD302B"/>
    <w:rsid w:val="00FD69B3"/>
    <w:rsid w:val="00FE280A"/>
    <w:rsid w:val="00FE74DE"/>
    <w:rsid w:val="00FF074F"/>
    <w:rsid w:val="0184E3CD"/>
    <w:rsid w:val="0220ADF3"/>
    <w:rsid w:val="022479D2"/>
    <w:rsid w:val="0423F628"/>
    <w:rsid w:val="04359096"/>
    <w:rsid w:val="04ACF27F"/>
    <w:rsid w:val="0556E589"/>
    <w:rsid w:val="05938DF5"/>
    <w:rsid w:val="05DE1DCD"/>
    <w:rsid w:val="05FF1429"/>
    <w:rsid w:val="067E7A8D"/>
    <w:rsid w:val="06BB8E34"/>
    <w:rsid w:val="08BD636F"/>
    <w:rsid w:val="09115459"/>
    <w:rsid w:val="096C2096"/>
    <w:rsid w:val="09B34A7B"/>
    <w:rsid w:val="0A0B8382"/>
    <w:rsid w:val="0A18B5CD"/>
    <w:rsid w:val="0B0FE3C5"/>
    <w:rsid w:val="0D3DCD92"/>
    <w:rsid w:val="0DCC09B9"/>
    <w:rsid w:val="0DEF3FF3"/>
    <w:rsid w:val="0ED51DDD"/>
    <w:rsid w:val="1088A06E"/>
    <w:rsid w:val="1142D679"/>
    <w:rsid w:val="1267E18B"/>
    <w:rsid w:val="1290C6E5"/>
    <w:rsid w:val="131B3005"/>
    <w:rsid w:val="131D3BA0"/>
    <w:rsid w:val="1393695D"/>
    <w:rsid w:val="143FD54F"/>
    <w:rsid w:val="1620EA72"/>
    <w:rsid w:val="16FDF153"/>
    <w:rsid w:val="180357B4"/>
    <w:rsid w:val="19316030"/>
    <w:rsid w:val="19D7F4D1"/>
    <w:rsid w:val="1A581406"/>
    <w:rsid w:val="1A8105A0"/>
    <w:rsid w:val="1CA376DA"/>
    <w:rsid w:val="1CDC35FB"/>
    <w:rsid w:val="1D05BAD6"/>
    <w:rsid w:val="1EE5F8C7"/>
    <w:rsid w:val="1FA317BF"/>
    <w:rsid w:val="20235822"/>
    <w:rsid w:val="20A7D0D9"/>
    <w:rsid w:val="2317A510"/>
    <w:rsid w:val="238580B5"/>
    <w:rsid w:val="2386D16E"/>
    <w:rsid w:val="23984FC2"/>
    <w:rsid w:val="2597BAA9"/>
    <w:rsid w:val="26438DD7"/>
    <w:rsid w:val="27D255BF"/>
    <w:rsid w:val="29283C18"/>
    <w:rsid w:val="296788EC"/>
    <w:rsid w:val="2A026647"/>
    <w:rsid w:val="2A1E286C"/>
    <w:rsid w:val="2B8E1294"/>
    <w:rsid w:val="2CE8E858"/>
    <w:rsid w:val="2E88220C"/>
    <w:rsid w:val="309C3EDD"/>
    <w:rsid w:val="30FAD27A"/>
    <w:rsid w:val="32804145"/>
    <w:rsid w:val="3299A529"/>
    <w:rsid w:val="33513B2F"/>
    <w:rsid w:val="33ADF024"/>
    <w:rsid w:val="347E63B1"/>
    <w:rsid w:val="35A7826D"/>
    <w:rsid w:val="35C49BD3"/>
    <w:rsid w:val="35F58EB4"/>
    <w:rsid w:val="37D481D5"/>
    <w:rsid w:val="383433C8"/>
    <w:rsid w:val="39F1177E"/>
    <w:rsid w:val="3A97691E"/>
    <w:rsid w:val="3C629660"/>
    <w:rsid w:val="3D3AF22E"/>
    <w:rsid w:val="3D9FF90D"/>
    <w:rsid w:val="3DD2DEDA"/>
    <w:rsid w:val="3E4FAF12"/>
    <w:rsid w:val="401B28DB"/>
    <w:rsid w:val="40D4373A"/>
    <w:rsid w:val="42993147"/>
    <w:rsid w:val="432E99CD"/>
    <w:rsid w:val="438E571B"/>
    <w:rsid w:val="441F20F9"/>
    <w:rsid w:val="44529F58"/>
    <w:rsid w:val="4500051F"/>
    <w:rsid w:val="45A1D62C"/>
    <w:rsid w:val="465B23EF"/>
    <w:rsid w:val="469C48F4"/>
    <w:rsid w:val="4735FFBC"/>
    <w:rsid w:val="4768CFB4"/>
    <w:rsid w:val="47D44664"/>
    <w:rsid w:val="4821DD4A"/>
    <w:rsid w:val="486E9FA5"/>
    <w:rsid w:val="4AD7A93A"/>
    <w:rsid w:val="4B7C58A4"/>
    <w:rsid w:val="4C0B3C0F"/>
    <w:rsid w:val="4C484458"/>
    <w:rsid w:val="4E730FF5"/>
    <w:rsid w:val="5021B9B8"/>
    <w:rsid w:val="5085A097"/>
    <w:rsid w:val="5264BA29"/>
    <w:rsid w:val="534A4A56"/>
    <w:rsid w:val="53DED0D8"/>
    <w:rsid w:val="5491A9D4"/>
    <w:rsid w:val="566B80E2"/>
    <w:rsid w:val="575D3F4E"/>
    <w:rsid w:val="58D54675"/>
    <w:rsid w:val="58FBF435"/>
    <w:rsid w:val="5AA5DF4E"/>
    <w:rsid w:val="5B9F7E2D"/>
    <w:rsid w:val="5BB57167"/>
    <w:rsid w:val="5C17745D"/>
    <w:rsid w:val="5CA2AA97"/>
    <w:rsid w:val="5D011571"/>
    <w:rsid w:val="5D02BCF8"/>
    <w:rsid w:val="5E0334FA"/>
    <w:rsid w:val="5E961B89"/>
    <w:rsid w:val="5EF9B816"/>
    <w:rsid w:val="5F17D2D3"/>
    <w:rsid w:val="61F7F530"/>
    <w:rsid w:val="6211F7EE"/>
    <w:rsid w:val="63D87D88"/>
    <w:rsid w:val="63F5A4A3"/>
    <w:rsid w:val="64C9A925"/>
    <w:rsid w:val="64DF079F"/>
    <w:rsid w:val="66037A82"/>
    <w:rsid w:val="668E8062"/>
    <w:rsid w:val="66F884F4"/>
    <w:rsid w:val="670BA898"/>
    <w:rsid w:val="675A061D"/>
    <w:rsid w:val="6785BCBA"/>
    <w:rsid w:val="68A81587"/>
    <w:rsid w:val="6E500427"/>
    <w:rsid w:val="6E93AE73"/>
    <w:rsid w:val="6EA063DB"/>
    <w:rsid w:val="6F08E65C"/>
    <w:rsid w:val="6FF6DE42"/>
    <w:rsid w:val="706132E5"/>
    <w:rsid w:val="722A59C3"/>
    <w:rsid w:val="72997051"/>
    <w:rsid w:val="73632C60"/>
    <w:rsid w:val="74C968F5"/>
    <w:rsid w:val="74DDFE04"/>
    <w:rsid w:val="755744F6"/>
    <w:rsid w:val="755DCD48"/>
    <w:rsid w:val="7589FEA8"/>
    <w:rsid w:val="75DE941F"/>
    <w:rsid w:val="7620CFC3"/>
    <w:rsid w:val="7635CBC3"/>
    <w:rsid w:val="7922659E"/>
    <w:rsid w:val="794443E0"/>
    <w:rsid w:val="7BE3A251"/>
    <w:rsid w:val="7C5F8DCC"/>
    <w:rsid w:val="7DAD5631"/>
    <w:rsid w:val="7E8C524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styleId="EquationCaption" w:customStyle="1">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styleId="Document1" w:customStyle="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styleId="CommentTextChar" w:customStyle="1">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styleId="CommentSubjectChar" w:customStyle="1">
    <w:name w:val="Comment Subject Char"/>
    <w:basedOn w:val="CommentTextChar"/>
    <w:link w:val="CommentSubject"/>
    <w:rsid w:val="00E37C76"/>
    <w:rPr>
      <w:b/>
      <w:bCs/>
    </w:rPr>
  </w:style>
  <w:style w:type="character" w:styleId="FooterChar" w:customStyle="1">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9637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in.gov/idoa/2352.htm"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in.gov/idoa/2352.htm" TargetMode="External" Id="rId12" /><Relationship Type="http://schemas.openxmlformats.org/officeDocument/2006/relationships/customXml" Target="../customXml/item2.xml" Id="rId2" /><Relationship Type="http://schemas.openxmlformats.org/officeDocument/2006/relationships/hyperlink" Target="mailto:jphillips@afitstaffing.com"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in.gov/idoa/2352.htm" TargetMode="External" Id="rId11" /><Relationship Type="http://schemas.openxmlformats.org/officeDocument/2006/relationships/numbering" Target="numbering.xml" Id="rId5" /><Relationship Type="http://schemas.openxmlformats.org/officeDocument/2006/relationships/hyperlink" Target="https://www.bing.com/local?lid=YN873x1814277784186967077&amp;id=YN873x1814277784186967077&amp;q=Afit+Staffing+Inc&amp;name=Afit+Staffing+Inc&amp;cp=39.86882781982422%7e-86.13994598388672&amp;ppois=39.86882781982422_-86.13994598388672_Afit+Staffing+Inc&amp;FORM=SNAPST" TargetMode="Externa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nam10.safelinks.protection.outlook.com/?url=http%3A%2F%2Fwww.bcforward.com%2F&amp;data=01%7C01%7Cjoe.miles%40bndna.com%7C985a6f2ecb3b4de85e1208d7f02cdd7d%7C327277fd8a664ec5a0e63cd527471e09%7C0&amp;sdata=yqun7Fa3ZW1LOAAn0dveYi%2FOKRkDxljGZGtGesFhfKw%3D&amp;reserved=0" TargetMode="External" Id="rId14" /><Relationship Type="http://schemas.openxmlformats.org/officeDocument/2006/relationships/image" Target="/media/image4.png" Id="R99dbdc9b23894b49"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FB74E2C7DE30546BF7FE019E21290F2" ma:contentTypeVersion="13" ma:contentTypeDescription="Create a new document." ma:contentTypeScope="" ma:versionID="09d9d10038282e9214ade30a4f2e70c5">
  <xsd:schema xmlns:xsd="http://www.w3.org/2001/XMLSchema" xmlns:xs="http://www.w3.org/2001/XMLSchema" xmlns:p="http://schemas.microsoft.com/office/2006/metadata/properties" xmlns:ns1="http://schemas.microsoft.com/sharepoint/v3" xmlns:ns2="72451722-d3ce-48b8-a1f6-36344de827fd" xmlns:ns3="a6adb4fe-1393-4a1f-be2a-ab404cacc071" targetNamespace="http://schemas.microsoft.com/office/2006/metadata/properties" ma:root="true" ma:fieldsID="c28afcb9a8ecb230ec8fc3b3cd6dc314" ns1:_="" ns2:_="" ns3:_="">
    <xsd:import namespace="http://schemas.microsoft.com/sharepoint/v3"/>
    <xsd:import namespace="72451722-d3ce-48b8-a1f6-36344de827fd"/>
    <xsd:import namespace="a6adb4fe-1393-4a1f-be2a-ab404cacc0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451722-d3ce-48b8-a1f6-36344de827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adb4fe-1393-4a1f-be2a-ab404cacc0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4693E0D-D648-4502-AACF-D499148F44AE}">
  <ds:schemaRefs>
    <ds:schemaRef ds:uri="http://schemas.microsoft.com/sharepoint/v3/contenttype/forms"/>
  </ds:schemaRefs>
</ds:datastoreItem>
</file>

<file path=customXml/itemProps2.xml><?xml version="1.0" encoding="utf-8"?>
<ds:datastoreItem xmlns:ds="http://schemas.openxmlformats.org/officeDocument/2006/customXml" ds:itemID="{B32272D3-4942-43DB-B8B6-664E06707B48}">
  <ds:schemaRefs>
    <ds:schemaRef ds:uri="http://schemas.openxmlformats.org/officeDocument/2006/bibliography"/>
  </ds:schemaRefs>
</ds:datastoreItem>
</file>

<file path=customXml/itemProps3.xml><?xml version="1.0" encoding="utf-8"?>
<ds:datastoreItem xmlns:ds="http://schemas.openxmlformats.org/officeDocument/2006/customXml" ds:itemID="{92E2310D-0657-4747-A2FF-177D04885B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2451722-d3ce-48b8-a1f6-36344de827fd"/>
    <ds:schemaRef ds:uri="a6adb4fe-1393-4a1f-be2a-ab404cacc0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0BA5B9-5C70-423B-B420-C2CC55A86F1D}">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State of Indiana</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MBE/WBE SUBCONTRACTOR COMMITMENT FORM</dc:title>
  <dc:creator>jhelmer</dc:creator>
  <lastModifiedBy>Joe Miles</lastModifiedBy>
  <revision>22</revision>
  <lastPrinted>2014-07-02T17:29:00.0000000Z</lastPrinted>
  <dcterms:created xsi:type="dcterms:W3CDTF">2020-10-11T12:54:00.0000000Z</dcterms:created>
  <dcterms:modified xsi:type="dcterms:W3CDTF">2020-10-16T13:42:51.5913500Z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0x0101009FB74E2C7DE30546BF7FE019E21290F2</vt:lpwstr>
  </property>
</Properties>
</file>